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3F8" w:rsidRDefault="00ED23F8" w:rsidP="00ED23F8">
      <w:pPr>
        <w:pStyle w:val="Heading5"/>
        <w:spacing w:before="20" w:after="20"/>
        <w:rPr>
          <w:i w:val="0"/>
          <w:color w:val="000000"/>
          <w:sz w:val="24"/>
        </w:rPr>
      </w:pPr>
      <w:bookmarkStart w:id="0" w:name="_Toc256001107"/>
      <w:r>
        <w:rPr>
          <w:i w:val="0"/>
          <w:noProof/>
          <w:color w:val="000000"/>
          <w:sz w:val="24"/>
        </w:rPr>
        <w:t>I.Е.5 - Инвестиции в материални и нематериални активи</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I.Е.5</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Инвестиции в материални и нематериални активи</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INVAPI(55(1)(b)) - инвестиции в материални и нематериални активи, както и други действия</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O.37. Брой на действията или единиците за запазване или подобряване на пчеларството</w:t>
            </w:r>
          </w:p>
        </w:tc>
      </w:tr>
    </w:tbl>
    <w:p w:rsidR="00ED23F8" w:rsidRDefault="00ED23F8" w:rsidP="00ED23F8">
      <w:pPr>
        <w:pStyle w:val="Heading6"/>
        <w:spacing w:before="20" w:after="20"/>
        <w:rPr>
          <w:b w:val="0"/>
          <w:color w:val="000000"/>
          <w:sz w:val="24"/>
        </w:rPr>
      </w:pPr>
      <w:bookmarkStart w:id="1" w:name="_Toc256001108"/>
      <w:r>
        <w:rPr>
          <w:b w:val="0"/>
          <w:noProof/>
          <w:color w:val="000000"/>
          <w:sz w:val="24"/>
        </w:rPr>
        <w:t>1 Териториално приложение и ако е уместно, регионално измерение</w:t>
      </w:r>
      <w:bookmarkEnd w:id="1"/>
    </w:p>
    <w:p w:rsidR="00ED23F8" w:rsidRDefault="00ED23F8" w:rsidP="00ED23F8">
      <w:pPr>
        <w:spacing w:before="20" w:after="20"/>
        <w:rPr>
          <w:color w:val="000000"/>
          <w:sz w:val="0"/>
        </w:rPr>
      </w:pPr>
      <w:r>
        <w:rPr>
          <w:noProof/>
          <w:color w:val="000000"/>
        </w:rPr>
        <w:t xml:space="preserve">Териториално приложение: </w:t>
      </w:r>
      <w:r>
        <w:rPr>
          <w:b/>
          <w:noProof/>
          <w:color w:val="000000"/>
        </w:rPr>
        <w:t>Национално равнище</w:t>
      </w:r>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D23F8" w:rsidTr="00CD3319">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D23F8" w:rsidRDefault="00ED23F8" w:rsidP="00CD3319">
            <w:pPr>
              <w:spacing w:before="20" w:after="20"/>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D23F8" w:rsidRDefault="00ED23F8" w:rsidP="00CD3319">
            <w:pPr>
              <w:spacing w:before="20" w:after="20"/>
              <w:rPr>
                <w:color w:val="000000"/>
                <w:sz w:val="20"/>
              </w:rPr>
            </w:pPr>
            <w:r>
              <w:rPr>
                <w:b/>
                <w:noProof/>
                <w:color w:val="000000"/>
                <w:sz w:val="20"/>
              </w:rPr>
              <w:t>Описание</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 xml:space="preserve">България </w:t>
            </w:r>
          </w:p>
        </w:tc>
      </w:tr>
    </w:tbl>
    <w:p w:rsidR="00ED23F8" w:rsidRDefault="00ED23F8" w:rsidP="00ED23F8">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pPr>
            <w:r>
              <w:rPr>
                <w:noProof/>
              </w:rPr>
              <w:t>Интервенцията се прилага на територията на цялата страна</w:t>
            </w:r>
          </w:p>
        </w:tc>
      </w:tr>
    </w:tbl>
    <w:p w:rsidR="00ED23F8" w:rsidRDefault="00ED23F8" w:rsidP="00ED23F8">
      <w:pPr>
        <w:pStyle w:val="Heading6"/>
        <w:spacing w:before="20" w:after="20"/>
        <w:rPr>
          <w:b w:val="0"/>
          <w:color w:val="000000"/>
          <w:sz w:val="24"/>
        </w:rPr>
      </w:pPr>
      <w:bookmarkStart w:id="2" w:name="_Toc256001109"/>
      <w:r>
        <w:rPr>
          <w:b w:val="0"/>
          <w:noProof/>
          <w:color w:val="000000"/>
          <w:sz w:val="24"/>
        </w:rPr>
        <w:t>2 Свързани специфични цели, междусекторна цел и уместни секторни цели</w:t>
      </w:r>
      <w:bookmarkEnd w:id="2"/>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 xml:space="preserve">СЕКТОРНА ЦЕЛ ПО ОСП Код + Описание </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p>
        </w:tc>
      </w:tr>
    </w:tbl>
    <w:p w:rsidR="00ED23F8" w:rsidRDefault="00ED23F8" w:rsidP="00ED23F8">
      <w:pPr>
        <w:spacing w:before="20" w:after="20"/>
        <w:rPr>
          <w:color w:val="000000"/>
          <w:sz w:val="0"/>
        </w:rPr>
      </w:pPr>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ED23F8" w:rsidRDefault="00ED23F8" w:rsidP="00ED23F8">
      <w:pPr>
        <w:spacing w:before="20" w:after="20"/>
        <w:rPr>
          <w:color w:val="000000"/>
          <w:sz w:val="0"/>
        </w:rPr>
      </w:pPr>
    </w:p>
    <w:p w:rsidR="00ED23F8" w:rsidRDefault="00ED23F8" w:rsidP="00ED23F8">
      <w:pPr>
        <w:pStyle w:val="Heading6"/>
        <w:spacing w:before="20" w:after="20"/>
        <w:rPr>
          <w:b w:val="0"/>
          <w:color w:val="000000"/>
          <w:sz w:val="24"/>
        </w:rPr>
      </w:pPr>
      <w:bookmarkStart w:id="3" w:name="_Toc256001110"/>
      <w:r>
        <w:rPr>
          <w:b w:val="0"/>
          <w:noProof/>
          <w:color w:val="000000"/>
          <w:sz w:val="24"/>
        </w:rPr>
        <w:t>3 Потребности, обхванати от интервенцията</w:t>
      </w:r>
      <w:bookmarkEnd w:id="3"/>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Разгледана в стратегически план по ОСП</w:t>
            </w:r>
          </w:p>
        </w:tc>
      </w:tr>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П.2.7.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Гарантиране на по-добри условия за устойчиво развитие на сектор пчеларство и повишаване на доходи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Да</w:t>
            </w:r>
          </w:p>
        </w:tc>
      </w:tr>
    </w:tbl>
    <w:p w:rsidR="00ED23F8" w:rsidRDefault="00ED23F8" w:rsidP="00ED23F8">
      <w:pPr>
        <w:pStyle w:val="Heading6"/>
        <w:spacing w:before="20" w:after="20"/>
        <w:rPr>
          <w:b w:val="0"/>
          <w:color w:val="000000"/>
          <w:sz w:val="24"/>
        </w:rPr>
      </w:pPr>
      <w:bookmarkStart w:id="4" w:name="_Toc256001111"/>
      <w:r>
        <w:rPr>
          <w:b w:val="0"/>
          <w:noProof/>
          <w:color w:val="000000"/>
          <w:sz w:val="24"/>
        </w:rPr>
        <w:t>4 Показател(и) за резултатите</w:t>
      </w:r>
      <w:bookmarkEnd w:id="4"/>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R.35 Дял на пчелните кошери, подпомагани по ОСП</w:t>
            </w:r>
          </w:p>
        </w:tc>
      </w:tr>
    </w:tbl>
    <w:p w:rsidR="00ED23F8" w:rsidRDefault="00ED23F8" w:rsidP="00ED23F8">
      <w:pPr>
        <w:pStyle w:val="Heading6"/>
        <w:spacing w:before="20" w:after="20"/>
        <w:rPr>
          <w:b w:val="0"/>
          <w:color w:val="000000"/>
          <w:sz w:val="24"/>
        </w:rPr>
      </w:pPr>
      <w:bookmarkStart w:id="5" w:name="_Toc256001112"/>
      <w:r>
        <w:rPr>
          <w:b w:val="0"/>
          <w:noProof/>
          <w:color w:val="000000"/>
          <w:sz w:val="24"/>
        </w:rPr>
        <w:t>5 Конкретен план, изисквания и условия за допустимост на интервенцията</w:t>
      </w:r>
      <w:bookmarkEnd w:id="5"/>
    </w:p>
    <w:p w:rsidR="00ED23F8" w:rsidRDefault="00ED23F8" w:rsidP="00ED23F8">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jc w:val="both"/>
            </w:pPr>
            <w:r>
              <w:rPr>
                <w:noProof/>
              </w:rPr>
              <w:t>Важен фактор за устойчиво развитие на пчеларството продължава да бъде достъпът до средства за модернизиране и обновяване на средствата за производство и първичен добив на пчелен мед и пчелни продукти, като част от подобряване на общите условия за производство в сектора. Същевременно, новите технологии навлизат в пчеларството. Създават се съвременни системи за наблюдение работата и състоянието на пчелното семейство,</w:t>
            </w:r>
          </w:p>
          <w:p w:rsidR="00ED23F8" w:rsidRDefault="00ED23F8" w:rsidP="00CD3319">
            <w:pPr>
              <w:spacing w:before="40" w:after="40"/>
            </w:pPr>
            <w:r>
              <w:rPr>
                <w:noProof/>
              </w:rPr>
              <w:t xml:space="preserve">Възможността пчеларите да получават подпомагане за закупуване на пчеларски инвентар, необходим при първичния добив на пчелен мед и други пчелни продукти стартира през периода 2017-2019 г. След направеното изменение в дизайна на мярката за последната НПП 2020-2022 г., допустимото оборудване беше групирано по видове и ценови стойности, съобразно броя на наличните пчелни семейства, към момента на кандидатстването/. Следва да се отбележи, че мярката се радва на голям интерес сред пчеларите. ( 44,3% от изплатената финансова помощ спрямо общия изплатен бюджет за 2020 г. и 2021 се пада на нея). </w:t>
            </w:r>
            <w:r>
              <w:rPr>
                <w:noProof/>
                <w:color w:val="333333"/>
                <w:shd w:val="clear" w:color="auto" w:fill="FFFFFF"/>
              </w:rPr>
              <w:t xml:space="preserve">Модернизацията на техническото оборудване е предпоставка за предотвратяване замърсяването при добива и първичната обработка на пчелните продукти. По този начин се повишава качеството и </w:t>
            </w:r>
            <w:r>
              <w:rPr>
                <w:noProof/>
                <w:color w:val="333333"/>
                <w:shd w:val="clear" w:color="auto" w:fill="FFFFFF"/>
              </w:rPr>
              <w:lastRenderedPageBreak/>
              <w:t>конкурентоспособността на българските пчелни продукти на вътрешния и международните пазари.</w:t>
            </w:r>
            <w:r>
              <w:rPr>
                <w:noProof/>
              </w:rPr>
              <w:t>Прилаганата интервенция ще удовлетвори потребностите по избраните специфични цели.</w:t>
            </w:r>
          </w:p>
          <w:p w:rsidR="00ED23F8" w:rsidRDefault="00ED23F8" w:rsidP="00CD3319">
            <w:pPr>
              <w:spacing w:before="40" w:after="40"/>
            </w:pPr>
          </w:p>
          <w:p w:rsidR="00ED23F8" w:rsidRDefault="00ED23F8" w:rsidP="00CD3319">
            <w:pPr>
              <w:spacing w:before="40" w:after="40"/>
            </w:pPr>
            <w:r>
              <w:rPr>
                <w:b/>
                <w:bCs/>
                <w:noProof/>
              </w:rPr>
              <w:t>Допустими бенефициери:</w:t>
            </w:r>
          </w:p>
          <w:p w:rsidR="00ED23F8" w:rsidRDefault="00ED23F8" w:rsidP="007F1FD3">
            <w:pPr>
              <w:numPr>
                <w:ilvl w:val="0"/>
                <w:numId w:val="4"/>
              </w:numPr>
              <w:spacing w:before="40" w:after="40"/>
              <w:ind w:hanging="280"/>
            </w:pPr>
            <w:r>
              <w:rPr>
                <w:noProof/>
              </w:rPr>
              <w:t>Земеделски стопани, вписани в регистъра по чл.7, ал.1 от Закона за подпомагане на земеделските производители с пчелни семейства;</w:t>
            </w:r>
          </w:p>
          <w:p w:rsidR="00ED23F8" w:rsidRDefault="00ED23F8" w:rsidP="007F1FD3">
            <w:pPr>
              <w:numPr>
                <w:ilvl w:val="0"/>
                <w:numId w:val="4"/>
              </w:numPr>
              <w:spacing w:before="40" w:after="40"/>
              <w:ind w:hanging="280"/>
            </w:pPr>
            <w:r>
              <w:rPr>
                <w:noProof/>
              </w:rPr>
              <w:t>Признати групи и организации на производители на мед и пчелни продукти и техните асоциации, признати по съответния ред от МЗм.</w:t>
            </w:r>
          </w:p>
          <w:p w:rsidR="00ED23F8" w:rsidRDefault="00ED23F8" w:rsidP="00CD3319">
            <w:pPr>
              <w:spacing w:before="40" w:after="40"/>
              <w:jc w:val="both"/>
            </w:pPr>
          </w:p>
          <w:p w:rsidR="00ED23F8" w:rsidRDefault="00ED23F8" w:rsidP="00CD3319">
            <w:pPr>
              <w:spacing w:before="40" w:after="40"/>
              <w:jc w:val="both"/>
            </w:pPr>
            <w:r>
              <w:rPr>
                <w:b/>
                <w:bCs/>
                <w:noProof/>
              </w:rPr>
              <w:t>Допустими за финансиране са разходи за материални и нематериални активи за</w:t>
            </w:r>
            <w:r>
              <w:rPr>
                <w:noProof/>
              </w:rPr>
              <w:t>:</w:t>
            </w:r>
          </w:p>
          <w:p w:rsidR="00ED23F8" w:rsidRDefault="00ED23F8" w:rsidP="00CD3319">
            <w:pPr>
              <w:spacing w:before="40" w:after="40"/>
              <w:jc w:val="both"/>
            </w:pPr>
          </w:p>
          <w:p w:rsidR="00F87EA0" w:rsidRPr="00582A3F" w:rsidRDefault="00ED23F8" w:rsidP="00F87EA0">
            <w:pPr>
              <w:numPr>
                <w:ilvl w:val="0"/>
                <w:numId w:val="5"/>
              </w:numPr>
              <w:spacing w:before="40" w:after="40"/>
              <w:rPr>
                <w:lang w:val="bg-BG"/>
              </w:rPr>
            </w:pPr>
            <w:r w:rsidRPr="00116A39">
              <w:rPr>
                <w:noProof/>
                <w:lang w:val="bg-BG"/>
              </w:rPr>
              <w:t xml:space="preserve">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 центрофуга за мед, нож за разпечатване, матуратор, восъкотопилка, вана за разпечатване, сушилня за прашец, ръчна преса за восъчни разпечатки, декристализатор, вертикални сита, помпа за мед, шнекова преса за восъчни разпечатки, разпечатваща машина, сепаратор за прашец, дозираща машина за пакетиране на пчелен мед, електронна </w:t>
            </w:r>
            <w:r w:rsidRPr="00582A3F">
              <w:rPr>
                <w:noProof/>
                <w:lang w:val="bg-BG"/>
              </w:rPr>
              <w:t>контролна везна /кантар/ за кошер, косачка, термична камера за лечение на пчели от паразити, GPS локатори, интегрирани системи за мониторинг и контрол на пчелните кошери</w:t>
            </w:r>
            <w:r w:rsidR="00F87EA0" w:rsidRPr="00582A3F">
              <w:rPr>
                <w:noProof/>
                <w:lang w:val="bg-BG"/>
              </w:rPr>
              <w:t>,</w:t>
            </w:r>
            <w:r w:rsidR="00F87EA0" w:rsidRPr="00582A3F">
              <w:rPr>
                <w:lang w:val="bg-BG"/>
              </w:rPr>
              <w:t xml:space="preserve"> </w:t>
            </w:r>
            <w:r w:rsidR="00F87EA0" w:rsidRPr="00582A3F">
              <w:rPr>
                <w:noProof/>
                <w:lang w:val="bg-BG"/>
              </w:rPr>
              <w:t>машина за пробиване на пчелни рамки, станок за сноване на пчелни рамки, стакер</w:t>
            </w:r>
            <w:r w:rsidR="000466C4" w:rsidRPr="00582A3F">
              <w:rPr>
                <w:noProof/>
                <w:lang w:val="bg-BG"/>
              </w:rPr>
              <w:t xml:space="preserve"> (ръчени/или електрически)</w:t>
            </w:r>
            <w:r w:rsidR="00F87EA0" w:rsidRPr="00582A3F">
              <w:rPr>
                <w:noProof/>
                <w:lang w:val="bg-BG"/>
              </w:rPr>
              <w:t>, лебедка</w:t>
            </w:r>
            <w:r w:rsidR="00B90C03" w:rsidRPr="00582A3F">
              <w:rPr>
                <w:noProof/>
                <w:lang w:val="bg-BG"/>
              </w:rPr>
              <w:t xml:space="preserve">, </w:t>
            </w:r>
            <w:r w:rsidR="004B43B9" w:rsidRPr="00582A3F">
              <w:rPr>
                <w:noProof/>
                <w:lang w:val="bg-BG"/>
              </w:rPr>
              <w:t xml:space="preserve">транспортна </w:t>
            </w:r>
            <w:r w:rsidR="000466C4" w:rsidRPr="00582A3F">
              <w:rPr>
                <w:noProof/>
                <w:lang w:val="bg-BG"/>
              </w:rPr>
              <w:t>количка за повдигане и придвижване на кошери</w:t>
            </w:r>
            <w:r w:rsidR="004B43B9" w:rsidRPr="00582A3F">
              <w:rPr>
                <w:noProof/>
                <w:lang w:val="bg-BG"/>
              </w:rPr>
              <w:t>,  палетна количка</w:t>
            </w:r>
            <w:r w:rsidR="000466C4" w:rsidRPr="00582A3F">
              <w:rPr>
                <w:noProof/>
                <w:lang w:val="bg-BG"/>
              </w:rPr>
              <w:t xml:space="preserve">, </w:t>
            </w:r>
            <w:r w:rsidR="00723E99" w:rsidRPr="00582A3F">
              <w:rPr>
                <w:noProof/>
                <w:lang w:val="bg-BG"/>
              </w:rPr>
              <w:t xml:space="preserve"> </w:t>
            </w:r>
            <w:r w:rsidR="00B90C03" w:rsidRPr="00582A3F">
              <w:rPr>
                <w:noProof/>
                <w:lang w:val="bg-BG"/>
              </w:rPr>
              <w:t xml:space="preserve">соларна система за производство на ел. ток за собствено потребление за обезпечаване </w:t>
            </w:r>
            <w:r w:rsidR="00742250" w:rsidRPr="00582A3F">
              <w:rPr>
                <w:noProof/>
                <w:lang w:val="bg-BG"/>
              </w:rPr>
              <w:t xml:space="preserve">на </w:t>
            </w:r>
            <w:r w:rsidR="00B90C03" w:rsidRPr="00582A3F">
              <w:rPr>
                <w:noProof/>
                <w:lang w:val="bg-BG"/>
              </w:rPr>
              <w:t xml:space="preserve">дейности в пчелина (при спазване на националното законодателство за инсталирането </w:t>
            </w:r>
            <w:r w:rsidR="00742250" w:rsidRPr="00582A3F">
              <w:rPr>
                <w:noProof/>
                <w:lang w:val="bg-BG"/>
              </w:rPr>
              <w:t>й</w:t>
            </w:r>
            <w:r w:rsidR="00B90C03" w:rsidRPr="00582A3F">
              <w:rPr>
                <w:noProof/>
                <w:lang w:val="bg-BG"/>
              </w:rPr>
              <w:t>)</w:t>
            </w:r>
            <w:r w:rsidR="004B6652" w:rsidRPr="00582A3F">
              <w:rPr>
                <w:noProof/>
                <w:lang w:val="bg-BG"/>
              </w:rPr>
              <w:t>, преместваеми фургони/контейнери</w:t>
            </w:r>
            <w:r w:rsidRPr="00582A3F">
              <w:rPr>
                <w:noProof/>
                <w:lang w:val="bg-BG"/>
              </w:rPr>
              <w:t xml:space="preserve">; </w:t>
            </w:r>
          </w:p>
          <w:p w:rsidR="00ED23F8" w:rsidRDefault="00F87EA0" w:rsidP="005F5FB0">
            <w:pPr>
              <w:numPr>
                <w:ilvl w:val="0"/>
                <w:numId w:val="5"/>
              </w:numPr>
              <w:spacing w:before="40" w:after="40"/>
              <w:rPr>
                <w:ins w:id="6" w:author="Siyka Peeva" w:date="2025-08-18T16:24:00Z"/>
                <w:noProof/>
                <w:lang w:val="bg-BG"/>
              </w:rPr>
            </w:pPr>
            <w:r w:rsidRPr="00582A3F">
              <w:rPr>
                <w:noProof/>
                <w:lang w:val="bg-BG"/>
              </w:rPr>
              <w:t xml:space="preserve">оборудване за </w:t>
            </w:r>
            <w:r w:rsidR="00B90C03" w:rsidRPr="00582A3F">
              <w:rPr>
                <w:noProof/>
                <w:lang w:val="bg-BG"/>
              </w:rPr>
              <w:t xml:space="preserve">постоянни </w:t>
            </w:r>
            <w:r w:rsidRPr="00582A3F">
              <w:rPr>
                <w:noProof/>
                <w:lang w:val="bg-BG"/>
              </w:rPr>
              <w:t>пчелини</w:t>
            </w:r>
            <w:r w:rsidR="00B90C03" w:rsidRPr="00582A3F">
              <w:rPr>
                <w:noProof/>
                <w:lang w:val="bg-BG"/>
              </w:rPr>
              <w:t>,</w:t>
            </w:r>
            <w:r w:rsidRPr="00582A3F">
              <w:rPr>
                <w:noProof/>
                <w:lang w:val="bg-BG"/>
              </w:rPr>
              <w:t xml:space="preserve"> разположени извън населените места -  </w:t>
            </w:r>
            <w:r w:rsidR="00ED23F8" w:rsidRPr="00582A3F">
              <w:rPr>
                <w:noProof/>
                <w:lang w:val="bg-BG"/>
              </w:rPr>
              <w:t xml:space="preserve">системи за охрана и видеонаблюдение, </w:t>
            </w:r>
            <w:r w:rsidR="00742250" w:rsidRPr="00582A3F">
              <w:rPr>
                <w:noProof/>
                <w:lang w:val="bg-BG"/>
              </w:rPr>
              <w:t>комплект електропастир</w:t>
            </w:r>
            <w:r w:rsidR="00010515" w:rsidRPr="00582A3F">
              <w:rPr>
                <w:noProof/>
                <w:lang w:val="bg-BG"/>
              </w:rPr>
              <w:t xml:space="preserve">, </w:t>
            </w:r>
            <w:r w:rsidR="00810C39" w:rsidRPr="00582A3F">
              <w:rPr>
                <w:noProof/>
                <w:lang w:val="bg-BG"/>
              </w:rPr>
              <w:t>ажурни</w:t>
            </w:r>
            <w:r w:rsidR="005F5FB0" w:rsidRPr="00582A3F">
              <w:rPr>
                <w:noProof/>
                <w:lang w:val="bg-BG"/>
              </w:rPr>
              <w:t>/леки прозирни</w:t>
            </w:r>
            <w:r w:rsidR="00810C39" w:rsidRPr="00582A3F">
              <w:rPr>
                <w:noProof/>
                <w:lang w:val="bg-BG"/>
              </w:rPr>
              <w:t xml:space="preserve"> огради</w:t>
            </w:r>
            <w:r w:rsidR="002818C2" w:rsidRPr="00582A3F">
              <w:rPr>
                <w:noProof/>
                <w:lang w:val="bg-BG"/>
              </w:rPr>
              <w:t xml:space="preserve"> </w:t>
            </w:r>
            <w:r w:rsidR="00010515" w:rsidRPr="00582A3F">
              <w:rPr>
                <w:noProof/>
                <w:lang w:val="bg-BG"/>
              </w:rPr>
              <w:t>за пчелин</w:t>
            </w:r>
            <w:r w:rsidR="004B6652" w:rsidRPr="00582A3F">
              <w:rPr>
                <w:noProof/>
                <w:lang w:val="bg-BG"/>
              </w:rPr>
              <w:t>и</w:t>
            </w:r>
            <w:r w:rsidR="005F5FB0" w:rsidRPr="00582A3F">
              <w:rPr>
                <w:noProof/>
                <w:lang w:val="bg-BG"/>
              </w:rPr>
              <w:t>, вкл.</w:t>
            </w:r>
            <w:r w:rsidR="005F5FB0" w:rsidRPr="00582A3F">
              <w:t xml:space="preserve"> </w:t>
            </w:r>
            <w:proofErr w:type="spellStart"/>
            <w:proofErr w:type="gramStart"/>
            <w:r w:rsidR="005F5FB0" w:rsidRPr="00582A3F">
              <w:t>бетонни</w:t>
            </w:r>
            <w:proofErr w:type="spellEnd"/>
            <w:proofErr w:type="gramEnd"/>
            <w:r w:rsidR="005F5FB0" w:rsidRPr="00582A3F">
              <w:t xml:space="preserve"> </w:t>
            </w:r>
            <w:proofErr w:type="spellStart"/>
            <w:r w:rsidR="005F5FB0" w:rsidRPr="00582A3F">
              <w:t>основи</w:t>
            </w:r>
            <w:proofErr w:type="spellEnd"/>
            <w:r w:rsidR="005F5FB0" w:rsidRPr="00582A3F">
              <w:rPr>
                <w:lang w:val="bg-BG"/>
              </w:rPr>
              <w:t xml:space="preserve">, носеща конструкция, преграда захваната за конструкцията и врата </w:t>
            </w:r>
            <w:r w:rsidR="005F5FB0" w:rsidRPr="00582A3F">
              <w:rPr>
                <w:noProof/>
                <w:lang w:val="bg-BG"/>
              </w:rPr>
              <w:t xml:space="preserve"> </w:t>
            </w:r>
            <w:r w:rsidR="004B6652" w:rsidRPr="00582A3F">
              <w:rPr>
                <w:noProof/>
                <w:lang w:val="bg-BG"/>
              </w:rPr>
              <w:t xml:space="preserve">(при </w:t>
            </w:r>
            <w:r w:rsidR="000466C4" w:rsidRPr="00582A3F">
              <w:rPr>
                <w:noProof/>
                <w:lang w:val="bg-BG"/>
              </w:rPr>
              <w:t>спазване на националното законодателство за поставянето им)</w:t>
            </w:r>
            <w:r w:rsidR="00010515" w:rsidRPr="00582A3F">
              <w:rPr>
                <w:noProof/>
                <w:lang w:val="bg-BG"/>
              </w:rPr>
              <w:t xml:space="preserve">, </w:t>
            </w:r>
            <w:r w:rsidR="001E7E41" w:rsidRPr="00582A3F">
              <w:rPr>
                <w:noProof/>
                <w:lang w:val="bg-BG"/>
              </w:rPr>
              <w:t xml:space="preserve"> автоматизирана поилка</w:t>
            </w:r>
            <w:r w:rsidR="00B90C03" w:rsidRPr="00582A3F">
              <w:rPr>
                <w:noProof/>
                <w:lang w:val="bg-BG"/>
              </w:rPr>
              <w:t>,</w:t>
            </w:r>
            <w:r w:rsidR="001E7E41" w:rsidRPr="00582A3F">
              <w:rPr>
                <w:noProof/>
                <w:lang w:val="bg-BG"/>
              </w:rPr>
              <w:t xml:space="preserve"> вкл. </w:t>
            </w:r>
            <w:r w:rsidR="000466C4" w:rsidRPr="00582A3F">
              <w:rPr>
                <w:noProof/>
                <w:lang w:val="bg-BG"/>
              </w:rPr>
              <w:t xml:space="preserve">изграждане на </w:t>
            </w:r>
            <w:r w:rsidR="001E7E41" w:rsidRPr="00582A3F">
              <w:rPr>
                <w:noProof/>
                <w:lang w:val="bg-BG"/>
              </w:rPr>
              <w:t>сонда</w:t>
            </w:r>
            <w:r w:rsidR="000466C4" w:rsidRPr="00582A3F">
              <w:rPr>
                <w:noProof/>
                <w:lang w:val="bg-BG"/>
              </w:rPr>
              <w:t>ж</w:t>
            </w:r>
            <w:r w:rsidR="001E7E41" w:rsidRPr="00582A3F">
              <w:rPr>
                <w:noProof/>
                <w:lang w:val="bg-BG"/>
              </w:rPr>
              <w:t>, помпа, резервоар</w:t>
            </w:r>
            <w:r w:rsidR="00742250" w:rsidRPr="00582A3F">
              <w:rPr>
                <w:noProof/>
                <w:lang w:val="bg-BG"/>
              </w:rPr>
              <w:t xml:space="preserve"> (при спазване на националното законодателство за изграждане на сондажа)</w:t>
            </w:r>
            <w:r w:rsidR="005F5FB0" w:rsidRPr="00582A3F">
              <w:rPr>
                <w:noProof/>
                <w:lang w:val="bg-BG"/>
              </w:rPr>
              <w:t>, генератор за променлив ток</w:t>
            </w:r>
            <w:r w:rsidR="005F5FB0" w:rsidRPr="00582A3F">
              <w:t xml:space="preserve"> </w:t>
            </w:r>
            <w:r w:rsidR="005F5FB0" w:rsidRPr="00582A3F">
              <w:rPr>
                <w:noProof/>
                <w:lang w:val="bg-BG"/>
              </w:rPr>
              <w:t xml:space="preserve">за обезпечаване на дейности в пчелина; </w:t>
            </w:r>
            <w:r w:rsidR="001E7E41" w:rsidRPr="00582A3F">
              <w:rPr>
                <w:noProof/>
                <w:lang w:val="bg-BG"/>
              </w:rPr>
              <w:t xml:space="preserve"> </w:t>
            </w:r>
          </w:p>
          <w:p w:rsidR="00582A3F" w:rsidRPr="00582A3F" w:rsidRDefault="00582A3F" w:rsidP="009F79A6">
            <w:pPr>
              <w:numPr>
                <w:ilvl w:val="0"/>
                <w:numId w:val="5"/>
              </w:numPr>
              <w:spacing w:before="40" w:after="40"/>
              <w:rPr>
                <w:noProof/>
                <w:lang w:val="bg-BG"/>
              </w:rPr>
            </w:pPr>
            <w:ins w:id="7" w:author="Siyka Peeva" w:date="2025-08-18T16:25:00Z">
              <w:r>
                <w:rPr>
                  <w:noProof/>
                  <w:lang w:val="bg-BG"/>
                </w:rPr>
                <w:t>оборудване за постоянни пчелини</w:t>
              </w:r>
            </w:ins>
            <w:ins w:id="8" w:author="Siyka Peeva" w:date="2025-08-18T16:27:00Z">
              <w:r>
                <w:rPr>
                  <w:noProof/>
                  <w:lang w:val="bg-BG"/>
                </w:rPr>
                <w:t xml:space="preserve"> </w:t>
              </w:r>
            </w:ins>
            <w:ins w:id="9" w:author="Siyka Peeva" w:date="2025-08-18T16:33:00Z">
              <w:r w:rsidR="003F1650">
                <w:rPr>
                  <w:noProof/>
                  <w:lang w:val="bg-BG"/>
                </w:rPr>
                <w:t xml:space="preserve">за </w:t>
              </w:r>
            </w:ins>
            <w:ins w:id="10" w:author="Siyka Peeva" w:date="2025-08-18T16:34:00Z">
              <w:r w:rsidR="003F1650">
                <w:rPr>
                  <w:noProof/>
                  <w:lang w:val="bg-BG"/>
                </w:rPr>
                <w:t>предотвратяване на щети от</w:t>
              </w:r>
            </w:ins>
            <w:ins w:id="11" w:author="Siyka Peeva" w:date="2025-08-18T16:25:00Z">
              <w:r>
                <w:rPr>
                  <w:noProof/>
                  <w:lang w:val="bg-BG"/>
                </w:rPr>
                <w:t xml:space="preserve"> неблагоприятни</w:t>
              </w:r>
            </w:ins>
            <w:ins w:id="12" w:author="Siyka Peeva" w:date="2025-08-18T16:26:00Z">
              <w:r>
                <w:rPr>
                  <w:noProof/>
                  <w:lang w:val="bg-BG"/>
                </w:rPr>
                <w:t xml:space="preserve"> </w:t>
              </w:r>
            </w:ins>
            <w:ins w:id="13" w:author="Siyka Peeva" w:date="2025-08-18T16:25:00Z">
              <w:r>
                <w:rPr>
                  <w:noProof/>
                  <w:lang w:val="bg-BG"/>
                </w:rPr>
                <w:t xml:space="preserve">климатични </w:t>
              </w:r>
            </w:ins>
            <w:ins w:id="14" w:author="Siyka Peeva" w:date="2025-08-18T16:34:00Z">
              <w:r w:rsidR="003F1650">
                <w:rPr>
                  <w:noProof/>
                  <w:lang w:val="bg-BG"/>
                </w:rPr>
                <w:t>явления: систем</w:t>
              </w:r>
            </w:ins>
            <w:ins w:id="15" w:author="Siyka Peeva" w:date="2025-08-20T10:11:00Z">
              <w:r w:rsidR="003F510F">
                <w:rPr>
                  <w:noProof/>
                  <w:lang w:val="bg-BG"/>
                </w:rPr>
                <w:t>и</w:t>
              </w:r>
            </w:ins>
            <w:ins w:id="16" w:author="Siyka Peeva" w:date="2025-08-18T16:45:00Z">
              <w:r w:rsidR="003F510F">
                <w:rPr>
                  <w:noProof/>
                  <w:lang w:val="bg-BG"/>
                </w:rPr>
                <w:t xml:space="preserve">/цифрови </w:t>
              </w:r>
            </w:ins>
            <w:ins w:id="17" w:author="Siyka Peeva" w:date="2025-08-18T16:37:00Z">
              <w:r w:rsidR="003F1650">
                <w:rPr>
                  <w:noProof/>
                  <w:lang w:val="bg-BG"/>
                </w:rPr>
                <w:t xml:space="preserve"> </w:t>
              </w:r>
            </w:ins>
            <w:ins w:id="18" w:author="Siyka Peeva" w:date="2025-08-20T10:11:00Z">
              <w:r w:rsidR="003F510F">
                <w:rPr>
                  <w:noProof/>
                  <w:lang w:val="bg-BG"/>
                </w:rPr>
                <w:t xml:space="preserve">инструменти </w:t>
              </w:r>
            </w:ins>
            <w:ins w:id="19" w:author="Siyka Peeva" w:date="2025-08-20T10:12:00Z">
              <w:r w:rsidR="003F510F">
                <w:rPr>
                  <w:noProof/>
                  <w:lang w:val="bg-BG"/>
                </w:rPr>
                <w:t xml:space="preserve">и оборудване </w:t>
              </w:r>
            </w:ins>
            <w:ins w:id="20" w:author="Siyka Peeva" w:date="2025-08-18T16:34:00Z">
              <w:r w:rsidR="003F1650">
                <w:rPr>
                  <w:noProof/>
                  <w:lang w:val="bg-BG"/>
                </w:rPr>
                <w:t>за</w:t>
              </w:r>
            </w:ins>
            <w:ins w:id="21" w:author="Siyka Peeva" w:date="2025-08-18T16:37:00Z">
              <w:r w:rsidR="003F1650">
                <w:rPr>
                  <w:noProof/>
                  <w:lang w:val="bg-BG"/>
                </w:rPr>
                <w:t xml:space="preserve"> наблюдение и</w:t>
              </w:r>
            </w:ins>
            <w:ins w:id="22" w:author="Siyka Peeva" w:date="2025-08-20T10:11:00Z">
              <w:r w:rsidR="003F510F">
                <w:rPr>
                  <w:noProof/>
                  <w:lang w:val="bg-BG"/>
                </w:rPr>
                <w:t>/или</w:t>
              </w:r>
            </w:ins>
            <w:ins w:id="23" w:author="Siyka Peeva" w:date="2025-08-18T16:34:00Z">
              <w:r w:rsidR="003F1650">
                <w:rPr>
                  <w:noProof/>
                  <w:lang w:val="bg-BG"/>
                </w:rPr>
                <w:t xml:space="preserve"> предупреждение в случай на прир</w:t>
              </w:r>
            </w:ins>
            <w:ins w:id="24" w:author="Siyka Peeva" w:date="2025-08-18T16:38:00Z">
              <w:r w:rsidR="003F1650">
                <w:rPr>
                  <w:noProof/>
                  <w:lang w:val="bg-BG"/>
                </w:rPr>
                <w:t>о</w:t>
              </w:r>
            </w:ins>
            <w:ins w:id="25" w:author="Siyka Peeva" w:date="2025-08-18T16:34:00Z">
              <w:r w:rsidR="003F1650">
                <w:rPr>
                  <w:noProof/>
                  <w:lang w:val="bg-BG"/>
                </w:rPr>
                <w:t>дни бедствия или екс</w:t>
              </w:r>
            </w:ins>
            <w:ins w:id="26" w:author="Siyka Peeva" w:date="2025-08-18T16:39:00Z">
              <w:r w:rsidR="003F1650">
                <w:rPr>
                  <w:noProof/>
                  <w:lang w:val="bg-BG"/>
                </w:rPr>
                <w:t>тр</w:t>
              </w:r>
            </w:ins>
            <w:ins w:id="27" w:author="Siyka Peeva" w:date="2025-08-18T16:34:00Z">
              <w:r w:rsidR="003F1650">
                <w:rPr>
                  <w:noProof/>
                  <w:lang w:val="bg-BG"/>
                </w:rPr>
                <w:t xml:space="preserve">емни </w:t>
              </w:r>
            </w:ins>
            <w:ins w:id="28" w:author="Siyka Peeva" w:date="2025-08-20T10:13:00Z">
              <w:r w:rsidR="003F510F">
                <w:rPr>
                  <w:noProof/>
                  <w:lang w:val="bg-BG"/>
                </w:rPr>
                <w:t>агро</w:t>
              </w:r>
            </w:ins>
            <w:ins w:id="29" w:author="Siyka Peeva" w:date="2025-08-18T16:34:00Z">
              <w:r w:rsidR="003F1650">
                <w:rPr>
                  <w:noProof/>
                  <w:lang w:val="bg-BG"/>
                </w:rPr>
                <w:t xml:space="preserve">метеорологични </w:t>
              </w:r>
            </w:ins>
            <w:ins w:id="30" w:author="Siyka Peeva" w:date="2025-08-20T10:11:00Z">
              <w:r w:rsidR="003F510F">
                <w:rPr>
                  <w:noProof/>
                  <w:lang w:val="bg-BG"/>
                </w:rPr>
                <w:t>събития</w:t>
              </w:r>
            </w:ins>
            <w:ins w:id="31" w:author="Siyka Peeva" w:date="2025-08-18T16:34:00Z">
              <w:r w:rsidR="003F1650">
                <w:rPr>
                  <w:noProof/>
                  <w:lang w:val="bg-BG"/>
                </w:rPr>
                <w:t>, съоръжения</w:t>
              </w:r>
            </w:ins>
            <w:ins w:id="32" w:author="Siyka Peeva" w:date="2025-08-18T16:58:00Z">
              <w:r w:rsidR="00CA2C95">
                <w:rPr>
                  <w:noProof/>
                  <w:lang w:val="bg-BG"/>
                </w:rPr>
                <w:t>/оборудване</w:t>
              </w:r>
            </w:ins>
            <w:ins w:id="33" w:author="Siyka Peeva" w:date="2025-08-18T16:34:00Z">
              <w:r w:rsidR="003F1650">
                <w:rPr>
                  <w:noProof/>
                  <w:lang w:val="bg-BG"/>
                </w:rPr>
                <w:t xml:space="preserve"> за</w:t>
              </w:r>
            </w:ins>
            <w:ins w:id="34" w:author="Siyka Peeva" w:date="2025-08-18T16:39:00Z">
              <w:r w:rsidR="003F1650">
                <w:rPr>
                  <w:noProof/>
                  <w:lang w:val="bg-BG"/>
                </w:rPr>
                <w:t xml:space="preserve"> </w:t>
              </w:r>
            </w:ins>
            <w:ins w:id="35" w:author="Siyka Peeva" w:date="2025-08-18T16:34:00Z">
              <w:r w:rsidR="003F1650">
                <w:rPr>
                  <w:noProof/>
                  <w:lang w:val="bg-BG"/>
                </w:rPr>
                <w:t>з</w:t>
              </w:r>
            </w:ins>
            <w:ins w:id="36" w:author="Siyka Peeva" w:date="2025-08-18T16:39:00Z">
              <w:r w:rsidR="003F1650">
                <w:rPr>
                  <w:noProof/>
                  <w:lang w:val="bg-BG"/>
                </w:rPr>
                <w:t>а</w:t>
              </w:r>
            </w:ins>
            <w:ins w:id="37" w:author="Siyka Peeva" w:date="2025-08-18T16:34:00Z">
              <w:r w:rsidR="003F1650">
                <w:rPr>
                  <w:noProof/>
                  <w:lang w:val="bg-BG"/>
                </w:rPr>
                <w:t>сенчване</w:t>
              </w:r>
            </w:ins>
            <w:ins w:id="38" w:author="Siyka Peeva" w:date="2025-08-18T16:39:00Z">
              <w:r w:rsidR="003F1650">
                <w:rPr>
                  <w:noProof/>
                  <w:lang w:val="bg-BG"/>
                </w:rPr>
                <w:t xml:space="preserve"> на пчелните кошери</w:t>
              </w:r>
            </w:ins>
            <w:ins w:id="39" w:author="Siyka Peeva" w:date="2025-08-18T16:40:00Z">
              <w:r w:rsidR="003F1650">
                <w:rPr>
                  <w:noProof/>
                  <w:lang w:val="bg-BG"/>
                </w:rPr>
                <w:t>, устройс</w:t>
              </w:r>
            </w:ins>
            <w:ins w:id="40" w:author="Siyka Peeva" w:date="2025-08-18T16:58:00Z">
              <w:r w:rsidR="00CA2C95">
                <w:rPr>
                  <w:noProof/>
                  <w:lang w:val="bg-BG"/>
                </w:rPr>
                <w:t>т</w:t>
              </w:r>
            </w:ins>
            <w:ins w:id="41" w:author="Siyka Peeva" w:date="2025-08-18T16:40:00Z">
              <w:r w:rsidR="003F1650">
                <w:rPr>
                  <w:noProof/>
                  <w:lang w:val="bg-BG"/>
                </w:rPr>
                <w:t>ва/съоръжения за принудителна вентилация на пчелните кошери, съоръжения</w:t>
              </w:r>
            </w:ins>
            <w:ins w:id="42" w:author="Siyka Peeva" w:date="2025-08-18T16:43:00Z">
              <w:r w:rsidR="0096471A">
                <w:rPr>
                  <w:noProof/>
                  <w:lang w:val="bg-BG"/>
                </w:rPr>
                <w:t>/системи</w:t>
              </w:r>
            </w:ins>
            <w:ins w:id="43" w:author="Siyka Peeva" w:date="2025-08-18T16:40:00Z">
              <w:r w:rsidR="003F1650">
                <w:rPr>
                  <w:noProof/>
                  <w:lang w:val="bg-BG"/>
                </w:rPr>
                <w:t xml:space="preserve"> за </w:t>
              </w:r>
            </w:ins>
            <w:ins w:id="44" w:author="Siyka Peeva" w:date="2025-08-18T16:43:00Z">
              <w:r w:rsidR="003F1650">
                <w:rPr>
                  <w:noProof/>
                  <w:lang w:val="bg-BG"/>
                </w:rPr>
                <w:t>оросяване</w:t>
              </w:r>
              <w:r w:rsidR="0096471A">
                <w:rPr>
                  <w:noProof/>
                  <w:lang w:val="bg-BG"/>
                </w:rPr>
                <w:t>/мъглуване</w:t>
              </w:r>
              <w:r w:rsidR="003F1650">
                <w:rPr>
                  <w:noProof/>
                  <w:lang w:val="bg-BG"/>
                </w:rPr>
                <w:t xml:space="preserve"> на пчелина</w:t>
              </w:r>
            </w:ins>
            <w:ins w:id="45" w:author="Siyka Peeva" w:date="2025-08-18T16:59:00Z">
              <w:r w:rsidR="00CA2C95">
                <w:rPr>
                  <w:noProof/>
                  <w:lang w:val="bg-BG"/>
                </w:rPr>
                <w:t>.</w:t>
              </w:r>
            </w:ins>
            <w:bookmarkStart w:id="46" w:name="_GoBack"/>
            <w:bookmarkEnd w:id="46"/>
          </w:p>
          <w:p w:rsidR="00582A3F" w:rsidRPr="00582A3F" w:rsidRDefault="00582A3F" w:rsidP="009F79A6">
            <w:pPr>
              <w:spacing w:before="40" w:after="40"/>
              <w:ind w:left="720"/>
            </w:pPr>
          </w:p>
          <w:p w:rsidR="00ED23F8" w:rsidRDefault="00ED23F8" w:rsidP="00CD3319">
            <w:pPr>
              <w:spacing w:before="40" w:after="40"/>
              <w:jc w:val="both"/>
            </w:pPr>
            <w:r>
              <w:rPr>
                <w:noProof/>
              </w:rPr>
              <w:t>Техническите характеристики на инвентара ще бъдат описани в приложение към националнен регулаторен акт/насоки за прилагане на интервенциите;</w:t>
            </w:r>
          </w:p>
          <w:p w:rsidR="00ED23F8" w:rsidRDefault="00ED23F8" w:rsidP="00CD3319">
            <w:pPr>
              <w:spacing w:before="40" w:after="40"/>
              <w:jc w:val="both"/>
            </w:pPr>
          </w:p>
          <w:p w:rsidR="00ED23F8" w:rsidRDefault="00ED23F8" w:rsidP="00CD3319">
            <w:pPr>
              <w:spacing w:before="40" w:after="40"/>
              <w:jc w:val="both"/>
            </w:pPr>
            <w:r>
              <w:rPr>
                <w:b/>
                <w:bCs/>
                <w:noProof/>
              </w:rPr>
              <w:t>Условия за допустимост:</w:t>
            </w:r>
          </w:p>
          <w:p w:rsidR="00ED23F8" w:rsidRDefault="00ED23F8" w:rsidP="00CD3319">
            <w:pPr>
              <w:spacing w:before="40" w:after="40"/>
              <w:jc w:val="both"/>
            </w:pPr>
            <w:r>
              <w:rPr>
                <w:noProof/>
              </w:rPr>
              <w:t>1. Кандидатът трябва да има налични в стопанството си минимум 10 броя пчелни семейства към датата на кандидатстване.</w:t>
            </w:r>
          </w:p>
          <w:p w:rsidR="00ED23F8" w:rsidRDefault="00ED23F8" w:rsidP="00CD3319">
            <w:pPr>
              <w:spacing w:before="40" w:after="40"/>
              <w:jc w:val="both"/>
            </w:pPr>
            <w:r>
              <w:rPr>
                <w:noProof/>
              </w:rPr>
              <w:t>2. Техническото оборудване, машините и съоръженията, допустими по интервенцията се групират по видове и ценови стойности, съобразени с броя на пчелните семейства в стопанството към момента на кандидатстването, както следва:</w:t>
            </w:r>
          </w:p>
          <w:p w:rsidR="00ED23F8" w:rsidRDefault="00ED23F8" w:rsidP="00CD3319">
            <w:pPr>
              <w:spacing w:before="40" w:after="40"/>
              <w:jc w:val="both"/>
            </w:pPr>
          </w:p>
          <w:p w:rsidR="00ED23F8" w:rsidRDefault="00ED23F8" w:rsidP="007F1FD3">
            <w:pPr>
              <w:numPr>
                <w:ilvl w:val="0"/>
                <w:numId w:val="6"/>
              </w:numPr>
              <w:spacing w:before="40" w:after="40"/>
              <w:ind w:hanging="280"/>
            </w:pPr>
            <w:r>
              <w:rPr>
                <w:noProof/>
              </w:rPr>
              <w:t>от 10-49 броя пчелни семейства в стопанство;</w:t>
            </w:r>
          </w:p>
          <w:p w:rsidR="00ED23F8" w:rsidRDefault="00ED23F8" w:rsidP="007F1FD3">
            <w:pPr>
              <w:numPr>
                <w:ilvl w:val="0"/>
                <w:numId w:val="6"/>
              </w:numPr>
              <w:spacing w:before="40" w:after="40"/>
              <w:ind w:hanging="280"/>
            </w:pPr>
            <w:r>
              <w:rPr>
                <w:noProof/>
              </w:rPr>
              <w:t>от 50-149 броя пчелни семейства в стопанство;</w:t>
            </w:r>
          </w:p>
          <w:p w:rsidR="00ED23F8" w:rsidRDefault="00ED23F8" w:rsidP="007F1FD3">
            <w:pPr>
              <w:numPr>
                <w:ilvl w:val="0"/>
                <w:numId w:val="6"/>
              </w:numPr>
              <w:spacing w:before="40" w:after="40"/>
              <w:ind w:hanging="280"/>
            </w:pPr>
            <w:r>
              <w:rPr>
                <w:noProof/>
              </w:rPr>
              <w:t xml:space="preserve">150 и повече броя пчелни семейства в стопанство. </w:t>
            </w:r>
          </w:p>
          <w:p w:rsidR="00ED23F8" w:rsidRDefault="00ED23F8" w:rsidP="00CD3319">
            <w:pPr>
              <w:spacing w:before="40" w:after="40"/>
              <w:jc w:val="both"/>
            </w:pPr>
          </w:p>
          <w:p w:rsidR="00ED23F8" w:rsidRDefault="00ED23F8" w:rsidP="00CD3319">
            <w:pPr>
              <w:spacing w:before="40" w:after="40"/>
              <w:jc w:val="both"/>
            </w:pPr>
            <w:r>
              <w:rPr>
                <w:noProof/>
              </w:rPr>
              <w:t>Когато кандидат е ОП или ГП за тях е валидна горната граница от 150 и повече броя пчелни семейства.</w:t>
            </w:r>
          </w:p>
          <w:p w:rsidR="00ED23F8" w:rsidRDefault="00ED23F8" w:rsidP="00CD3319">
            <w:pPr>
              <w:spacing w:before="40" w:after="40"/>
              <w:jc w:val="both"/>
            </w:pPr>
          </w:p>
          <w:p w:rsidR="00ED23F8" w:rsidRDefault="00ED23F8" w:rsidP="00CD3319">
            <w:pPr>
              <w:spacing w:before="40" w:after="40"/>
              <w:jc w:val="both"/>
            </w:pPr>
            <w:r>
              <w:rPr>
                <w:noProof/>
              </w:rPr>
              <w:t>Пчелните семейства на кандидатите, финансирани за допустимите разходи трябва да:</w:t>
            </w:r>
          </w:p>
          <w:p w:rsidR="00ED23F8" w:rsidRDefault="00ED23F8" w:rsidP="00CD3319">
            <w:pPr>
              <w:spacing w:before="40" w:after="40"/>
              <w:jc w:val="both"/>
            </w:pPr>
          </w:p>
          <w:p w:rsidR="00ED23F8" w:rsidRDefault="00ED23F8" w:rsidP="00CD3319">
            <w:pPr>
              <w:spacing w:before="40" w:after="40"/>
              <w:jc w:val="both"/>
            </w:pPr>
            <w:r>
              <w:rPr>
                <w:noProof/>
              </w:rPr>
              <w:t>- се отглеждат в регистриран като животновъден обект пчелин, в съответствие с действащото национално законодателство;</w:t>
            </w:r>
          </w:p>
          <w:p w:rsidR="00ED23F8" w:rsidRDefault="00ED23F8" w:rsidP="00CD3319">
            <w:pPr>
              <w:spacing w:before="40" w:after="40"/>
            </w:pPr>
            <w:r>
              <w:rPr>
                <w:noProof/>
              </w:rPr>
              <w:t> - са под ветеринарномедицински контрол и са настанени в кошери, маркирани в съответствие с действащото национално законодателство.</w:t>
            </w:r>
          </w:p>
          <w:p w:rsidR="00ED23F8" w:rsidRDefault="00ED23F8" w:rsidP="00CD3319">
            <w:pPr>
              <w:spacing w:before="40" w:after="40"/>
            </w:pPr>
          </w:p>
          <w:p w:rsidR="00ED23F8" w:rsidRDefault="00ED23F8" w:rsidP="00CD3319">
            <w:pPr>
              <w:spacing w:before="40" w:after="40"/>
            </w:pPr>
            <w:r>
              <w:rPr>
                <w:i/>
                <w:iCs/>
                <w:noProof/>
              </w:rPr>
              <w:t>Капацитетът на техническото оборудване,машините и съоръженията обект на подпомагане по интервенцията трябва да съответства на обема на дейност на кандидата, включително броя пчелни семейства, които отглежда в стопанството си към момента на кандидатстване.</w:t>
            </w:r>
          </w:p>
          <w:p w:rsidR="00ED23F8" w:rsidRDefault="00ED23F8" w:rsidP="00CD3319">
            <w:pPr>
              <w:spacing w:before="40" w:after="40"/>
            </w:pPr>
          </w:p>
          <w:p w:rsidR="00ED23F8" w:rsidRDefault="00ED23F8" w:rsidP="00CD3319">
            <w:pPr>
              <w:spacing w:before="40" w:after="40"/>
            </w:pPr>
            <w:r>
              <w:rPr>
                <w:i/>
                <w:iCs/>
                <w:noProof/>
              </w:rPr>
              <w:t xml:space="preserve">Придобитите активи се използват от бенефициерите по предназначение при спазване на разпоредбите на чл.11, параграфи 1,9,10 и 11 и чл. 22 от Делегиран Регламент (ЕС) 2022/126 на Комисията. </w:t>
            </w:r>
          </w:p>
          <w:p w:rsidR="00ED23F8" w:rsidRDefault="00ED23F8" w:rsidP="00CD3319">
            <w:pPr>
              <w:spacing w:before="40" w:after="40"/>
            </w:pPr>
          </w:p>
          <w:p w:rsidR="00ED23F8" w:rsidRDefault="00ED23F8" w:rsidP="00CD3319">
            <w:pPr>
              <w:spacing w:before="40" w:after="40"/>
            </w:pPr>
            <w:r>
              <w:rPr>
                <w:b/>
                <w:bCs/>
                <w:noProof/>
              </w:rPr>
              <w:t>Недопустими кандидати са:</w:t>
            </w:r>
          </w:p>
          <w:p w:rsidR="00ED23F8" w:rsidRDefault="00ED23F8" w:rsidP="007F1FD3">
            <w:pPr>
              <w:numPr>
                <w:ilvl w:val="0"/>
                <w:numId w:val="7"/>
              </w:numPr>
              <w:spacing w:before="40" w:after="40"/>
              <w:ind w:hanging="210"/>
            </w:pPr>
            <w:r>
              <w:rPr>
                <w:noProof/>
              </w:rPr>
              <w:t>получили финансиране за същия актив по друга интервенция от СП или закупен с подкрепата на Съюза или на национално ниво в период от 3 години, предхождащ покупката;</w:t>
            </w:r>
          </w:p>
          <w:p w:rsidR="00ED23F8" w:rsidRDefault="00ED23F8" w:rsidP="007F1FD3">
            <w:pPr>
              <w:numPr>
                <w:ilvl w:val="0"/>
                <w:numId w:val="7"/>
              </w:numPr>
              <w:spacing w:before="40" w:after="40"/>
              <w:ind w:hanging="210"/>
            </w:pPr>
            <w:r>
              <w:rPr>
                <w:noProof/>
              </w:rPr>
              <w:t>извършващи дейности, свързани с производство и/или търговия със заявения за подпомагане актив.</w:t>
            </w:r>
          </w:p>
          <w:p w:rsidR="00ED23F8" w:rsidRDefault="00ED23F8" w:rsidP="00CD3319">
            <w:pPr>
              <w:spacing w:before="40" w:after="40"/>
              <w:jc w:val="both"/>
            </w:pPr>
          </w:p>
          <w:p w:rsidR="00ED23F8" w:rsidRDefault="00ED23F8" w:rsidP="00CD3319">
            <w:pPr>
              <w:spacing w:before="40" w:after="40"/>
            </w:pPr>
          </w:p>
          <w:p w:rsidR="00ED23F8" w:rsidRDefault="00ED23F8" w:rsidP="00CD3319">
            <w:pPr>
              <w:spacing w:before="40" w:after="40"/>
            </w:pPr>
            <w:r>
              <w:rPr>
                <w:noProof/>
              </w:rPr>
              <w:t>Подробните изисквания за прилагане на интервенцията ще бъдат разписани в национален регулаторен акт.</w:t>
            </w:r>
          </w:p>
        </w:tc>
      </w:tr>
    </w:tbl>
    <w:p w:rsidR="00ED23F8" w:rsidRDefault="00ED23F8" w:rsidP="00ED23F8">
      <w:pPr>
        <w:pStyle w:val="Heading6"/>
        <w:spacing w:before="20" w:after="20"/>
        <w:rPr>
          <w:b w:val="0"/>
          <w:color w:val="000000"/>
          <w:sz w:val="24"/>
        </w:rPr>
      </w:pPr>
      <w:bookmarkStart w:id="47" w:name="_Toc256001113"/>
      <w:r>
        <w:rPr>
          <w:b w:val="0"/>
          <w:noProof/>
          <w:color w:val="000000"/>
          <w:sz w:val="24"/>
        </w:rPr>
        <w:lastRenderedPageBreak/>
        <w:t>6 Форма и ставка на подпомагане/суми/методи за изчисляване</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jc w:val="both"/>
            </w:pPr>
            <w:r>
              <w:rPr>
                <w:b/>
                <w:bCs/>
                <w:noProof/>
              </w:rPr>
              <w:t>Възстановяване на част от допустими разходи, реално извършени от бенефициера - чл. 44, 1, а)</w:t>
            </w:r>
          </w:p>
          <w:p w:rsidR="00ED23F8" w:rsidRDefault="00ED23F8" w:rsidP="00CD3319">
            <w:pPr>
              <w:spacing w:before="40" w:after="40"/>
              <w:jc w:val="both"/>
            </w:pPr>
          </w:p>
          <w:p w:rsidR="00ED23F8" w:rsidRDefault="00ED23F8" w:rsidP="00CD3319">
            <w:pPr>
              <w:spacing w:before="40" w:after="40"/>
            </w:pPr>
            <w:r>
              <w:rPr>
                <w:noProof/>
              </w:rPr>
              <w:t>Финансовата помощ на бенефициер е до размера на одобрените разходи и не надвишава 70 % от референтните цени по видове активи.</w:t>
            </w:r>
          </w:p>
          <w:p w:rsidR="00ED23F8" w:rsidRDefault="00ED23F8" w:rsidP="00CD3319">
            <w:pPr>
              <w:spacing w:before="40" w:after="40"/>
              <w:jc w:val="both"/>
            </w:pPr>
            <w:r>
              <w:rPr>
                <w:noProof/>
              </w:rPr>
              <w:t>Финансовата помощ се предоставя на бенефициер, съобразно броя на отглежданите от него пчелни семейства, за съответната група, като таванът на помощта за всяка от групите е както следва:</w:t>
            </w:r>
          </w:p>
          <w:p w:rsidR="00ED23F8" w:rsidRDefault="00ED23F8" w:rsidP="00CD3319">
            <w:pPr>
              <w:spacing w:before="40" w:after="40"/>
              <w:jc w:val="both"/>
            </w:pPr>
            <w:r>
              <w:rPr>
                <w:noProof/>
              </w:rPr>
              <w:t>1.       от 10-49 броя пчелни семейства в стопанство –</w:t>
            </w:r>
            <w:r w:rsidR="00BD30C1">
              <w:rPr>
                <w:noProof/>
                <w:lang w:val="bg-BG"/>
              </w:rPr>
              <w:t xml:space="preserve"> 1025,16</w:t>
            </w:r>
            <w:r>
              <w:rPr>
                <w:noProof/>
              </w:rPr>
              <w:t>EUR.;</w:t>
            </w:r>
          </w:p>
          <w:p w:rsidR="00ED23F8" w:rsidRDefault="00ED23F8" w:rsidP="00CD3319">
            <w:pPr>
              <w:spacing w:before="40" w:after="40"/>
              <w:jc w:val="both"/>
            </w:pPr>
            <w:r>
              <w:rPr>
                <w:noProof/>
              </w:rPr>
              <w:t>2.        от 50-149 броя пчелни семейства в стопанство –</w:t>
            </w:r>
            <w:r w:rsidR="00BD30C1">
              <w:rPr>
                <w:noProof/>
                <w:lang w:val="bg-BG"/>
              </w:rPr>
              <w:t xml:space="preserve"> 1708,25</w:t>
            </w:r>
            <w:r>
              <w:rPr>
                <w:noProof/>
              </w:rPr>
              <w:t>EUR;</w:t>
            </w:r>
          </w:p>
          <w:p w:rsidR="00ED23F8" w:rsidRDefault="00ED23F8" w:rsidP="00CD3319">
            <w:pPr>
              <w:spacing w:before="40" w:after="40"/>
              <w:jc w:val="both"/>
            </w:pPr>
            <w:r>
              <w:rPr>
                <w:noProof/>
              </w:rPr>
              <w:t xml:space="preserve">3.        150 и повече броя пчелни семейства в стопанство - </w:t>
            </w:r>
            <w:r w:rsidR="00BD30C1">
              <w:rPr>
                <w:noProof/>
                <w:lang w:val="bg-BG"/>
              </w:rPr>
              <w:t>2391,86</w:t>
            </w:r>
            <w:r>
              <w:rPr>
                <w:noProof/>
              </w:rPr>
              <w:t>EUR.</w:t>
            </w:r>
          </w:p>
          <w:p w:rsidR="00ED23F8" w:rsidRDefault="00ED23F8" w:rsidP="00CD3319">
            <w:pPr>
              <w:spacing w:before="40" w:after="40"/>
            </w:pPr>
          </w:p>
          <w:p w:rsidR="00ED23F8" w:rsidRPr="00582A3F" w:rsidRDefault="00ED23F8" w:rsidP="00CD3319">
            <w:pPr>
              <w:spacing w:before="40" w:after="40"/>
              <w:jc w:val="both"/>
              <w:rPr>
                <w:lang w:val="bg-BG"/>
              </w:rPr>
            </w:pPr>
            <w:r>
              <w:rPr>
                <w:noProof/>
              </w:rPr>
              <w:t xml:space="preserve">Максималната единична сума за подпомагане на бенефициерите във всяка от групите, посочени по-горе (в раздел 5) е изчислена с </w:t>
            </w:r>
            <w:r w:rsidRPr="00582A3F">
              <w:rPr>
                <w:noProof/>
              </w:rPr>
              <w:t>увеличение от</w:t>
            </w:r>
            <w:r w:rsidR="002C44E3" w:rsidRPr="00582A3F">
              <w:rPr>
                <w:noProof/>
                <w:lang w:val="bg-BG"/>
              </w:rPr>
              <w:t xml:space="preserve"> </w:t>
            </w:r>
            <w:r w:rsidR="00222E5D" w:rsidRPr="00582A3F">
              <w:rPr>
                <w:noProof/>
                <w:lang w:val="bg-BG"/>
              </w:rPr>
              <w:t>21,5%</w:t>
            </w:r>
            <w:r w:rsidRPr="00582A3F">
              <w:rPr>
                <w:noProof/>
              </w:rPr>
              <w:t xml:space="preserve"> заради инфлационните процеси в страната</w:t>
            </w:r>
            <w:r w:rsidR="00582A3F" w:rsidRPr="00582A3F">
              <w:rPr>
                <w:noProof/>
                <w:lang w:val="bg-BG"/>
              </w:rPr>
              <w:t xml:space="preserve"> </w:t>
            </w:r>
            <w:r w:rsidR="00222E5D" w:rsidRPr="00582A3F">
              <w:rPr>
                <w:noProof/>
                <w:lang w:val="bg-BG"/>
              </w:rPr>
              <w:t xml:space="preserve">от месец февруари </w:t>
            </w:r>
            <w:r w:rsidRPr="00582A3F">
              <w:rPr>
                <w:noProof/>
              </w:rPr>
              <w:t>2022 г.</w:t>
            </w:r>
            <w:r w:rsidR="00222E5D" w:rsidRPr="00582A3F">
              <w:rPr>
                <w:noProof/>
                <w:lang w:val="bg-BG"/>
              </w:rPr>
              <w:t xml:space="preserve"> до края на 2024 г. по данни на Националния статистически институт.</w:t>
            </w:r>
          </w:p>
          <w:p w:rsidR="00582A3F" w:rsidRDefault="00582A3F" w:rsidP="00CD3319">
            <w:pPr>
              <w:spacing w:before="40" w:after="40"/>
              <w:jc w:val="both"/>
              <w:rPr>
                <w:noProof/>
              </w:rPr>
            </w:pPr>
          </w:p>
          <w:p w:rsidR="00ED23F8" w:rsidRDefault="00ED23F8" w:rsidP="00CD3319">
            <w:pPr>
              <w:spacing w:before="40" w:after="40"/>
              <w:jc w:val="both"/>
            </w:pPr>
            <w:r>
              <w:rPr>
                <w:noProof/>
              </w:rPr>
              <w:t>Средната единична сума за подпомагане на един пчелар е формирана като средна сума от максималния размер на подкрепа за всяка от групите, определена събразно броя на пчелните семейства.</w:t>
            </w:r>
          </w:p>
          <w:p w:rsidR="00ED23F8" w:rsidRDefault="00ED23F8" w:rsidP="00CD3319">
            <w:pPr>
              <w:spacing w:before="40" w:after="40"/>
              <w:jc w:val="both"/>
            </w:pPr>
            <w:r>
              <w:rPr>
                <w:noProof/>
              </w:rPr>
              <w:lastRenderedPageBreak/>
              <w:t>Финансова помощ за активи, за които не е определена референтна цена се предоставя когато са представени най-малко три съпоставими оферти, които не са издадени от лица, свързани помежду си или с кандидата.</w:t>
            </w:r>
          </w:p>
          <w:p w:rsidR="00582A3F" w:rsidRDefault="00582A3F" w:rsidP="00CD3319">
            <w:pPr>
              <w:spacing w:before="40" w:after="40"/>
              <w:rPr>
                <w:noProof/>
              </w:rPr>
            </w:pPr>
          </w:p>
          <w:p w:rsidR="00ED23F8" w:rsidRDefault="00ED23F8" w:rsidP="00CD3319">
            <w:pPr>
              <w:spacing w:before="40" w:after="40"/>
            </w:pPr>
            <w:r>
              <w:rPr>
                <w:noProof/>
              </w:rPr>
              <w:t>Финансовата помощ се предоставя в размер, съобразен с броя на пчелните семейства към момента на кандидатстването, от които 40% съфинансиране от ЕФГЗ и 60% предоставени от държавния бюджет.</w:t>
            </w:r>
          </w:p>
        </w:tc>
      </w:tr>
    </w:tbl>
    <w:p w:rsidR="00ED23F8" w:rsidRDefault="00ED23F8" w:rsidP="00ED23F8">
      <w:pPr>
        <w:pStyle w:val="Heading6"/>
        <w:spacing w:before="20" w:after="20"/>
        <w:rPr>
          <w:b w:val="0"/>
          <w:color w:val="000000"/>
          <w:sz w:val="24"/>
        </w:rPr>
      </w:pPr>
      <w:bookmarkStart w:id="48" w:name="_Toc256001114"/>
      <w:r>
        <w:rPr>
          <w:b w:val="0"/>
          <w:noProof/>
          <w:color w:val="000000"/>
          <w:sz w:val="24"/>
        </w:rPr>
        <w:lastRenderedPageBreak/>
        <w:t>7 Допълнителна информация за вида на интервенцията</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pPr>
            <w:r>
              <w:rPr>
                <w:noProof/>
              </w:rPr>
              <w:t>Неприложимо.</w:t>
            </w:r>
          </w:p>
        </w:tc>
      </w:tr>
    </w:tbl>
    <w:p w:rsidR="00ED23F8" w:rsidRDefault="00ED23F8" w:rsidP="00ED23F8">
      <w:pPr>
        <w:spacing w:before="20" w:after="20"/>
        <w:rPr>
          <w:color w:val="000000"/>
        </w:rPr>
      </w:pPr>
    </w:p>
    <w:p w:rsidR="00ED23F8" w:rsidRDefault="00ED23F8" w:rsidP="00ED23F8">
      <w:pPr>
        <w:pStyle w:val="Heading6"/>
        <w:spacing w:before="20" w:after="20"/>
        <w:rPr>
          <w:b w:val="0"/>
          <w:color w:val="000000"/>
          <w:sz w:val="24"/>
        </w:rPr>
      </w:pPr>
      <w:bookmarkStart w:id="49" w:name="_Toc256001115"/>
      <w:r>
        <w:rPr>
          <w:b w:val="0"/>
          <w:noProof/>
          <w:color w:val="000000"/>
          <w:sz w:val="24"/>
        </w:rPr>
        <w:t>8 Съответствие с правилата на СТО</w:t>
      </w:r>
      <w:bookmarkEnd w:id="49"/>
    </w:p>
    <w:p w:rsidR="00ED23F8" w:rsidRDefault="00ED23F8" w:rsidP="00ED23F8">
      <w:pPr>
        <w:spacing w:before="20" w:after="20"/>
        <w:rPr>
          <w:color w:val="000000"/>
        </w:rPr>
      </w:pPr>
      <w:r>
        <w:rPr>
          <w:noProof/>
          <w:color w:val="000000"/>
        </w:rPr>
        <w:t xml:space="preserve"> Зелена кутия</w:t>
      </w:r>
    </w:p>
    <w:p w:rsidR="00ED23F8" w:rsidRDefault="00ED23F8" w:rsidP="00ED23F8">
      <w:pPr>
        <w:spacing w:before="20" w:after="20"/>
        <w:rPr>
          <w:color w:val="000000"/>
        </w:rPr>
      </w:pPr>
      <w:r>
        <w:rPr>
          <w:noProof/>
          <w:color w:val="000000"/>
        </w:rPr>
        <w:t>Параграф 11 от приложение 2 към Споразумението за СТО</w:t>
      </w:r>
    </w:p>
    <w:p w:rsidR="00ED23F8" w:rsidRDefault="00ED23F8" w:rsidP="00ED23F8">
      <w:pPr>
        <w:spacing w:before="20" w:after="20"/>
        <w:rPr>
          <w:color w:val="000000"/>
        </w:rPr>
      </w:pPr>
      <w:r>
        <w:rPr>
          <w:noProof/>
          <w:color w:val="000000"/>
        </w:rPr>
        <w:t>Внимание! Интервенциите по член 55, параграф 1, алинеи i) и ii) съгласно член 10 и приложение II трябва да отговарят на критериите на „зелената кутия“ съгласно СТО. 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pPr>
            <w:r>
              <w:rPr>
                <w:noProof/>
                <w:color w:val="000000"/>
              </w:rPr>
              <w:t xml:space="preserve">Интервенцията представлява форма на вътрешна подкрепа, която е в съответствие с § (параграф) 1 от Анекс 2 към Споразумението на СТО за селското стопанство както и съответства на изискванията определени в Приложение 2, параграф 11 на Споразумението за селско стопанство на СТО. </w:t>
            </w:r>
          </w:p>
          <w:p w:rsidR="00ED23F8" w:rsidRDefault="00ED23F8" w:rsidP="00CD3319">
            <w:pPr>
              <w:spacing w:before="40" w:after="40"/>
            </w:pPr>
            <w:r>
              <w:rPr>
                <w:noProof/>
                <w:color w:val="000000"/>
              </w:rPr>
              <w:t>Допустимите за подпомагане дейности са базирани на ясно определени критерии и цели, заложени със Стратегическия план по ОСП.</w:t>
            </w:r>
          </w:p>
          <w:p w:rsidR="00ED23F8" w:rsidRDefault="00ED23F8" w:rsidP="00CD3319">
            <w:pPr>
              <w:spacing w:before="40" w:after="40"/>
            </w:pPr>
            <w:r>
              <w:rPr>
                <w:noProof/>
                <w:color w:val="000000"/>
              </w:rPr>
              <w:t>Плащанията се дават само за периода от време, необходим за реализирането на инвестицията за която са предоставени.</w:t>
            </w:r>
          </w:p>
          <w:p w:rsidR="00ED23F8" w:rsidRDefault="00ED23F8" w:rsidP="00CD3319">
            <w:pPr>
              <w:spacing w:before="40" w:after="40"/>
            </w:pPr>
            <w:r>
              <w:rPr>
                <w:noProof/>
                <w:color w:val="000000"/>
              </w:rPr>
              <w:t>Допустимите дейности и разходи допринасят за модернизиране и обновяване на техническото оборудване, машини и съоръжения необходими при първичния добив и обработка на пчелните продукти и не представляват форма на ценова подкрепа или директно плащане за производителите на тези машини/съоръжения.</w:t>
            </w:r>
          </w:p>
        </w:tc>
      </w:tr>
    </w:tbl>
    <w:p w:rsidR="00ED23F8" w:rsidRDefault="00ED23F8" w:rsidP="00ED23F8">
      <w:pPr>
        <w:spacing w:before="20" w:after="20"/>
        <w:rPr>
          <w:color w:val="000000"/>
        </w:rPr>
        <w:sectPr w:rsidR="00ED23F8">
          <w:pgSz w:w="11906" w:h="16838"/>
          <w:pgMar w:top="720" w:right="720" w:bottom="864" w:left="936" w:header="288" w:footer="72" w:gutter="0"/>
          <w:cols w:space="720"/>
          <w:noEndnote/>
          <w:docGrid w:linePitch="360"/>
        </w:sectPr>
      </w:pPr>
    </w:p>
    <w:p w:rsidR="00ED23F8" w:rsidRDefault="00ED23F8" w:rsidP="00ED23F8">
      <w:pPr>
        <w:pStyle w:val="Heading6"/>
        <w:spacing w:before="20" w:after="20"/>
        <w:rPr>
          <w:b w:val="0"/>
          <w:color w:val="000000"/>
          <w:sz w:val="24"/>
        </w:rPr>
      </w:pPr>
      <w:bookmarkStart w:id="50" w:name="_Toc256001116"/>
      <w:r>
        <w:rPr>
          <w:b w:val="0"/>
          <w:noProof/>
          <w:color w:val="000000"/>
          <w:sz w:val="24"/>
        </w:rPr>
        <w:lastRenderedPageBreak/>
        <w:t>9 Планирани единични суми — определение</w:t>
      </w:r>
      <w:bookmarkEnd w:id="50"/>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2"/>
        <w:gridCol w:w="3696"/>
        <w:gridCol w:w="1039"/>
        <w:gridCol w:w="2945"/>
      </w:tblGrid>
      <w:tr w:rsidR="00ED23F8" w:rsidTr="00CD3319">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Показател(и) за резултатите</w:t>
            </w:r>
          </w:p>
        </w:tc>
      </w:tr>
      <w:tr w:rsidR="00ED23F8" w:rsidTr="00CD3319">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I.E.5 - Средна еднична сума за подпомагане на пчелар за пчеларски инвентар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R.35</w:t>
            </w:r>
          </w:p>
        </w:tc>
      </w:tr>
    </w:tbl>
    <w:p w:rsidR="00ED23F8" w:rsidRDefault="00ED23F8" w:rsidP="00ED23F8">
      <w:pPr>
        <w:spacing w:before="20" w:after="20"/>
        <w:rPr>
          <w:color w:val="000000"/>
        </w:rPr>
      </w:pPr>
      <w:r>
        <w:rPr>
          <w:noProof/>
          <w:color w:val="000000"/>
        </w:rPr>
        <w:t>Описание</w:t>
      </w:r>
    </w:p>
    <w:p w:rsidR="00ED23F8" w:rsidRDefault="00ED23F8" w:rsidP="00ED23F8">
      <w:pPr>
        <w:spacing w:before="20" w:after="20"/>
        <w:rPr>
          <w:color w:val="000000"/>
        </w:rPr>
      </w:pPr>
      <w:r>
        <w:rPr>
          <w:noProof/>
          <w:color w:val="000000"/>
        </w:rPr>
        <w:t>I.E.5 - Средна еднична сума за подпомагане на пчелар за пчеларски инвентар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jc w:val="both"/>
            </w:pPr>
            <w:r>
              <w:rPr>
                <w:noProof/>
              </w:rPr>
              <w:t>Индикативния бюджет по интервенцията е предвиден за предоставяне на финансова помощ на 1 200 бенефициера, чийто брой е изчислен на база средния брой кандидати по аналогичната мярка, прилагана през 2020 и 2021 г. по Националната програма по пчеларство 2020-2022 г. с предвидено увеличение.</w:t>
            </w:r>
          </w:p>
        </w:tc>
      </w:tr>
    </w:tbl>
    <w:p w:rsidR="00ED23F8" w:rsidRDefault="00ED23F8" w:rsidP="00ED23F8">
      <w:pPr>
        <w:pStyle w:val="Heading6"/>
        <w:spacing w:before="20" w:after="20"/>
        <w:rPr>
          <w:b w:val="0"/>
          <w:color w:val="000000"/>
          <w:sz w:val="24"/>
        </w:rPr>
      </w:pPr>
      <w:bookmarkStart w:id="51" w:name="_Toc256001117"/>
      <w:r>
        <w:rPr>
          <w:b w:val="0"/>
          <w:noProof/>
          <w:color w:val="000000"/>
          <w:sz w:val="24"/>
        </w:rPr>
        <w:t>10 Планирани единични суми — финансова таблица с краен продукт</w:t>
      </w:r>
      <w:bookmarkEnd w:id="51"/>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4901"/>
        <w:gridCol w:w="1090"/>
        <w:gridCol w:w="1090"/>
        <w:gridCol w:w="1090"/>
        <w:gridCol w:w="835"/>
        <w:gridCol w:w="835"/>
        <w:gridCol w:w="1773"/>
      </w:tblGrid>
      <w:tr w:rsidR="00ED23F8" w:rsidTr="00CD3319">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Финансова година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Общо за периода 2023—2027 г.</w:t>
            </w:r>
          </w:p>
        </w:tc>
      </w:tr>
      <w:tr w:rsidR="00ED23F8" w:rsidTr="00CD3319">
        <w:trPr>
          <w:trHeight w:val="1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 xml:space="preserve">I.E.5 - </w:t>
            </w:r>
          </w:p>
          <w:p w:rsidR="00ED23F8" w:rsidRDefault="00ED23F8" w:rsidP="00CD3319">
            <w:pPr>
              <w:spacing w:before="20" w:after="20"/>
              <w:rPr>
                <w:color w:val="000000"/>
                <w:sz w:val="20"/>
              </w:rPr>
            </w:pPr>
            <w:r>
              <w:rPr>
                <w:noProof/>
                <w:color w:val="000000"/>
                <w:sz w:val="20"/>
              </w:rPr>
              <w:t>Средна еднична сума за подпомагане на пчелар за пчеларски инвентар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Планирана единична сума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562,43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562,43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562,43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Pr="00116A39" w:rsidRDefault="00B820A3" w:rsidP="00CD3319">
            <w:pPr>
              <w:spacing w:before="20" w:after="20"/>
              <w:jc w:val="right"/>
              <w:rPr>
                <w:color w:val="000000"/>
                <w:sz w:val="20"/>
                <w:lang w:val="bg-BG"/>
              </w:rPr>
            </w:pPr>
            <w:r>
              <w:rPr>
                <w:noProof/>
                <w:color w:val="000000"/>
                <w:sz w:val="20"/>
                <w:lang w:val="bg-BG"/>
              </w:rPr>
              <w:t xml:space="preserve"> </w:t>
            </w:r>
            <w:r w:rsidR="00622026">
              <w:rPr>
                <w:noProof/>
                <w:color w:val="000000"/>
                <w:sz w:val="20"/>
                <w:lang w:val="bg-BG"/>
              </w:rPr>
              <w:t>683,31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Pr="002C44E3" w:rsidRDefault="00ED23F8" w:rsidP="00CD3319">
            <w:pPr>
              <w:spacing w:before="20" w:after="20"/>
              <w:jc w:val="right"/>
              <w:rPr>
                <w:strike/>
                <w:noProof/>
                <w:color w:val="5B9BD5" w:themeColor="accent1"/>
                <w:sz w:val="20"/>
              </w:rPr>
            </w:pPr>
            <w:r w:rsidRPr="002C44E3">
              <w:rPr>
                <w:strike/>
                <w:noProof/>
                <w:color w:val="5B9BD5" w:themeColor="accent1"/>
                <w:sz w:val="20"/>
              </w:rPr>
              <w:t>562,43</w:t>
            </w:r>
          </w:p>
          <w:p w:rsidR="002C44E3" w:rsidRPr="002C44E3" w:rsidRDefault="002C44E3" w:rsidP="00CD3319">
            <w:pPr>
              <w:spacing w:before="20" w:after="20"/>
              <w:jc w:val="right"/>
              <w:rPr>
                <w:color w:val="5B9BD5" w:themeColor="accent1"/>
                <w:sz w:val="20"/>
              </w:rPr>
            </w:pPr>
            <w:r w:rsidRPr="002C44E3">
              <w:rPr>
                <w:noProof/>
                <w:color w:val="5B9BD5" w:themeColor="accent1"/>
                <w:sz w:val="20"/>
              </w:rPr>
              <w:t>683.31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Pr="002C44E3" w:rsidRDefault="00ED23F8" w:rsidP="00CD3319">
            <w:pPr>
              <w:spacing w:before="20" w:after="20"/>
              <w:jc w:val="right"/>
              <w:rPr>
                <w:color w:val="5B9BD5" w:themeColor="accent1"/>
                <w:sz w:val="20"/>
              </w:rPr>
            </w:pPr>
          </w:p>
        </w:tc>
      </w:tr>
      <w:tr w:rsidR="00ED23F8" w:rsidTr="00CD3319">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O.37 (единица: Пчелари)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1 200,00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1 200,00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1 200,00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Default="00136D2D" w:rsidP="00CD3319">
            <w:pPr>
              <w:spacing w:before="20" w:after="20"/>
              <w:jc w:val="right"/>
              <w:rPr>
                <w:noProof/>
                <w:color w:val="000000"/>
                <w:sz w:val="20"/>
              </w:rPr>
            </w:pPr>
          </w:p>
          <w:p w:rsidR="00ED23F8" w:rsidRDefault="00136D2D" w:rsidP="00CD3319">
            <w:pPr>
              <w:spacing w:before="20" w:after="20"/>
              <w:jc w:val="right"/>
              <w:rPr>
                <w:color w:val="000000"/>
                <w:sz w:val="20"/>
              </w:rPr>
            </w:pPr>
            <w:r>
              <w:rPr>
                <w:noProof/>
                <w:color w:val="000000"/>
                <w:sz w:val="20"/>
              </w:rPr>
              <w:t>980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Default="00136D2D" w:rsidP="00CD3319">
            <w:pPr>
              <w:spacing w:before="20" w:after="20"/>
              <w:jc w:val="right"/>
              <w:rPr>
                <w:noProof/>
                <w:color w:val="000000"/>
                <w:sz w:val="20"/>
              </w:rPr>
            </w:pPr>
          </w:p>
          <w:p w:rsidR="00ED23F8" w:rsidRDefault="00136D2D" w:rsidP="00CD3319">
            <w:pPr>
              <w:spacing w:before="20" w:after="20"/>
              <w:jc w:val="right"/>
              <w:rPr>
                <w:noProof/>
                <w:color w:val="000000"/>
                <w:sz w:val="20"/>
              </w:rPr>
            </w:pPr>
            <w:r>
              <w:rPr>
                <w:noProof/>
                <w:color w:val="000000"/>
                <w:sz w:val="20"/>
              </w:rPr>
              <w:t>980</w:t>
            </w:r>
          </w:p>
          <w:p w:rsidR="00136D2D" w:rsidRDefault="00136D2D" w:rsidP="00CD3319">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b/>
                <w:color w:val="000000"/>
                <w:sz w:val="20"/>
              </w:rPr>
            </w:pPr>
            <w:r>
              <w:rPr>
                <w:b/>
                <w:noProof/>
                <w:color w:val="000000"/>
                <w:sz w:val="20"/>
              </w:rPr>
              <w:t xml:space="preserve">Сума: </w:t>
            </w:r>
          </w:p>
          <w:p w:rsidR="00136D2D" w:rsidRDefault="00136D2D" w:rsidP="00CD3319">
            <w:pPr>
              <w:spacing w:before="20" w:after="20"/>
              <w:jc w:val="right"/>
              <w:rPr>
                <w:noProof/>
                <w:color w:val="000000"/>
                <w:sz w:val="20"/>
              </w:rPr>
            </w:pPr>
          </w:p>
          <w:p w:rsidR="00ED23F8" w:rsidRDefault="00136D2D" w:rsidP="00CD3319">
            <w:pPr>
              <w:spacing w:before="20" w:after="20"/>
              <w:jc w:val="right"/>
              <w:rPr>
                <w:color w:val="000000"/>
                <w:sz w:val="20"/>
              </w:rPr>
            </w:pPr>
            <w:r>
              <w:rPr>
                <w:noProof/>
                <w:color w:val="000000"/>
                <w:sz w:val="20"/>
              </w:rPr>
              <w:t>5560</w:t>
            </w:r>
          </w:p>
          <w:p w:rsidR="00ED23F8" w:rsidRDefault="00ED23F8" w:rsidP="00CD3319">
            <w:pPr>
              <w:spacing w:before="20" w:after="20"/>
              <w:rPr>
                <w:b/>
                <w:color w:val="000000"/>
                <w:sz w:val="20"/>
              </w:rPr>
            </w:pPr>
            <w:r>
              <w:rPr>
                <w:b/>
                <w:noProof/>
                <w:color w:val="000000"/>
                <w:sz w:val="20"/>
              </w:rPr>
              <w:t xml:space="preserve">Макс.: </w:t>
            </w:r>
          </w:p>
          <w:p w:rsidR="00ED23F8" w:rsidRDefault="00ED23F8" w:rsidP="00CD3319">
            <w:pPr>
              <w:spacing w:before="20" w:after="20"/>
              <w:jc w:val="right"/>
              <w:rPr>
                <w:color w:val="000000"/>
                <w:sz w:val="20"/>
              </w:rPr>
            </w:pPr>
            <w:r>
              <w:rPr>
                <w:noProof/>
                <w:color w:val="000000"/>
                <w:sz w:val="20"/>
              </w:rPr>
              <w:t>1 200,00</w:t>
            </w:r>
          </w:p>
        </w:tc>
      </w:tr>
      <w:tr w:rsidR="00ED23F8" w:rsidTr="00CD3319">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Годишно ориентировъчно разпределение на финансови средства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A7827" w:rsidRPr="00B820A3" w:rsidRDefault="003A7827" w:rsidP="00CD3319">
            <w:pPr>
              <w:spacing w:before="20" w:after="20"/>
              <w:jc w:val="right"/>
              <w:rPr>
                <w:noProof/>
                <w:color w:val="000000"/>
                <w:sz w:val="20"/>
                <w:szCs w:val="20"/>
                <w:lang w:val="bg-BG"/>
              </w:rPr>
            </w:pPr>
            <w:r w:rsidRPr="00B820A3">
              <w:rPr>
                <w:noProof/>
                <w:color w:val="000000"/>
                <w:sz w:val="20"/>
                <w:szCs w:val="20"/>
                <w:lang w:val="bg-BG"/>
              </w:rPr>
              <w:t>3 364 349,48</w:t>
            </w:r>
          </w:p>
          <w:p w:rsidR="00ED23F8" w:rsidRPr="00B820A3" w:rsidRDefault="00ED23F8" w:rsidP="00CD3319">
            <w:pPr>
              <w:spacing w:before="20" w:after="20"/>
              <w:jc w:val="right"/>
              <w:rPr>
                <w:color w:val="000000"/>
                <w:sz w:val="20"/>
                <w:szCs w:val="20"/>
              </w:rPr>
            </w:pPr>
          </w:p>
        </w:tc>
      </w:tr>
      <w:tr w:rsidR="00ED23F8" w:rsidTr="00CD3319">
        <w:trPr>
          <w:trHeight w:val="1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ОБЩО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Годишно ориентировъчно разпределение на финансови средства (общо публични разходи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1 687 289,09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1 687 289,09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1 687 289,09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color w:val="000000"/>
                <w:sz w:val="20"/>
                <w:szCs w:val="20"/>
              </w:rPr>
            </w:pPr>
            <w:r w:rsidRPr="00116A39">
              <w:rPr>
                <w:color w:val="000000"/>
                <w:sz w:val="20"/>
                <w:szCs w:val="20"/>
              </w:rPr>
              <w:t>1 674 503,22</w:t>
            </w:r>
          </w:p>
          <w:p w:rsidR="00ED23F8" w:rsidRDefault="00ED23F8" w:rsidP="00CD3319">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04971" w:rsidRPr="00F64FAB" w:rsidRDefault="00104971" w:rsidP="00104971">
            <w:pPr>
              <w:jc w:val="right"/>
              <w:rPr>
                <w:color w:val="000000"/>
                <w:sz w:val="20"/>
                <w:szCs w:val="20"/>
              </w:rPr>
            </w:pPr>
            <w:r w:rsidRPr="00F64FAB">
              <w:rPr>
                <w:color w:val="000000"/>
                <w:sz w:val="20"/>
                <w:szCs w:val="20"/>
              </w:rPr>
              <w:t>1 674 503,22</w:t>
            </w:r>
          </w:p>
          <w:p w:rsidR="00ED23F8" w:rsidRDefault="00ED23F8" w:rsidP="00CD3319">
            <w:pPr>
              <w:spacing w:before="20" w:after="2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A7827" w:rsidRDefault="003A7827" w:rsidP="00CD3319">
            <w:pPr>
              <w:spacing w:before="20" w:after="20"/>
              <w:jc w:val="right"/>
              <w:rPr>
                <w:noProof/>
                <w:color w:val="000000"/>
                <w:sz w:val="20"/>
                <w:lang w:val="bg-BG"/>
              </w:rPr>
            </w:pPr>
            <w:r w:rsidRPr="003A7827">
              <w:rPr>
                <w:noProof/>
                <w:color w:val="000000"/>
                <w:sz w:val="20"/>
                <w:lang w:val="bg-BG"/>
              </w:rPr>
              <w:t>8 410 873,71</w:t>
            </w:r>
          </w:p>
          <w:p w:rsidR="00ED23F8" w:rsidRDefault="00ED23F8" w:rsidP="00CD3319">
            <w:pPr>
              <w:spacing w:before="20" w:after="20"/>
              <w:jc w:val="right"/>
              <w:rPr>
                <w:color w:val="000000"/>
                <w:sz w:val="20"/>
              </w:rPr>
            </w:pPr>
          </w:p>
        </w:tc>
      </w:tr>
      <w:tr w:rsidR="00ED23F8" w:rsidTr="00CD3319">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Годишно ориентировъчно разпределение на финансови средства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A7827" w:rsidRDefault="003A7827" w:rsidP="003A7827">
            <w:pPr>
              <w:spacing w:before="20" w:after="20"/>
              <w:jc w:val="right"/>
              <w:rPr>
                <w:noProof/>
                <w:color w:val="000000"/>
                <w:sz w:val="20"/>
                <w:szCs w:val="20"/>
                <w:lang w:val="bg-BG"/>
              </w:rPr>
            </w:pPr>
            <w:r w:rsidRPr="003A7827">
              <w:rPr>
                <w:noProof/>
                <w:color w:val="000000"/>
                <w:sz w:val="20"/>
                <w:szCs w:val="20"/>
                <w:lang w:val="bg-BG"/>
              </w:rPr>
              <w:t>3 364 349,48</w:t>
            </w:r>
          </w:p>
          <w:p w:rsidR="003A7827" w:rsidRDefault="003A7827" w:rsidP="00CD3319">
            <w:pPr>
              <w:spacing w:before="20" w:after="20"/>
              <w:jc w:val="right"/>
              <w:rPr>
                <w:noProof/>
                <w:color w:val="000000"/>
                <w:sz w:val="20"/>
                <w:lang w:val="bg-BG"/>
              </w:rPr>
            </w:pPr>
          </w:p>
          <w:p w:rsidR="00ED23F8" w:rsidRDefault="00ED23F8" w:rsidP="00CD3319">
            <w:pPr>
              <w:spacing w:before="20" w:after="20"/>
              <w:jc w:val="right"/>
              <w:rPr>
                <w:color w:val="000000"/>
                <w:sz w:val="20"/>
              </w:rPr>
            </w:pPr>
          </w:p>
        </w:tc>
      </w:tr>
      <w:tr w:rsidR="00ED23F8" w:rsidTr="00CD3319">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Ставка на съфинансирането от ЕС в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p>
        </w:tc>
      </w:tr>
    </w:tbl>
    <w:p w:rsidR="00ED23F8" w:rsidRDefault="00ED23F8" w:rsidP="00ED23F8">
      <w:pPr>
        <w:spacing w:before="20" w:after="20"/>
        <w:rPr>
          <w:color w:val="000000"/>
        </w:rPr>
        <w:sectPr w:rsidR="00ED23F8">
          <w:pgSz w:w="16838" w:h="11906" w:orient="landscape"/>
          <w:pgMar w:top="720" w:right="720" w:bottom="864" w:left="936" w:header="288" w:footer="72" w:gutter="0"/>
          <w:cols w:space="720"/>
          <w:noEndnote/>
          <w:docGrid w:linePitch="360"/>
        </w:sectPr>
      </w:pPr>
    </w:p>
    <w:p w:rsidR="00B52101" w:rsidRDefault="00B52101" w:rsidP="00116A39">
      <w:pPr>
        <w:pStyle w:val="Heading5"/>
        <w:spacing w:before="20" w:after="20"/>
      </w:pPr>
    </w:p>
    <w:sectPr w:rsidR="00B52101" w:rsidSect="00116A39">
      <w:pgSz w:w="11906" w:h="16838"/>
      <w:pgMar w:top="720" w:right="720" w:bottom="864" w:left="936"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F"/>
    <w:multiLevelType w:val="hybridMultilevel"/>
    <w:tmpl w:val="0000000F"/>
    <w:lvl w:ilvl="0" w:tplc="0A28230E">
      <w:start w:val="1"/>
      <w:numFmt w:val="bullet"/>
      <w:lvlText w:val=""/>
      <w:lvlJc w:val="left"/>
      <w:pPr>
        <w:ind w:left="720" w:hanging="360"/>
      </w:pPr>
      <w:rPr>
        <w:rFonts w:ascii="Symbol" w:hAnsi="Symbol"/>
      </w:rPr>
    </w:lvl>
    <w:lvl w:ilvl="1" w:tplc="16C27112">
      <w:start w:val="1"/>
      <w:numFmt w:val="bullet"/>
      <w:lvlText w:val="o"/>
      <w:lvlJc w:val="left"/>
      <w:pPr>
        <w:tabs>
          <w:tab w:val="num" w:pos="1440"/>
        </w:tabs>
        <w:ind w:left="1440" w:hanging="360"/>
      </w:pPr>
      <w:rPr>
        <w:rFonts w:ascii="Courier New" w:hAnsi="Courier New"/>
      </w:rPr>
    </w:lvl>
    <w:lvl w:ilvl="2" w:tplc="17D834FC">
      <w:start w:val="1"/>
      <w:numFmt w:val="bullet"/>
      <w:lvlText w:val=""/>
      <w:lvlJc w:val="left"/>
      <w:pPr>
        <w:tabs>
          <w:tab w:val="num" w:pos="2160"/>
        </w:tabs>
        <w:ind w:left="2160" w:hanging="360"/>
      </w:pPr>
      <w:rPr>
        <w:rFonts w:ascii="Wingdings" w:hAnsi="Wingdings"/>
      </w:rPr>
    </w:lvl>
    <w:lvl w:ilvl="3" w:tplc="2BCEF7EC">
      <w:start w:val="1"/>
      <w:numFmt w:val="bullet"/>
      <w:lvlText w:val=""/>
      <w:lvlJc w:val="left"/>
      <w:pPr>
        <w:tabs>
          <w:tab w:val="num" w:pos="2880"/>
        </w:tabs>
        <w:ind w:left="2880" w:hanging="360"/>
      </w:pPr>
      <w:rPr>
        <w:rFonts w:ascii="Symbol" w:hAnsi="Symbol"/>
      </w:rPr>
    </w:lvl>
    <w:lvl w:ilvl="4" w:tplc="B680C924">
      <w:start w:val="1"/>
      <w:numFmt w:val="bullet"/>
      <w:lvlText w:val="o"/>
      <w:lvlJc w:val="left"/>
      <w:pPr>
        <w:tabs>
          <w:tab w:val="num" w:pos="3600"/>
        </w:tabs>
        <w:ind w:left="3600" w:hanging="360"/>
      </w:pPr>
      <w:rPr>
        <w:rFonts w:ascii="Courier New" w:hAnsi="Courier New"/>
      </w:rPr>
    </w:lvl>
    <w:lvl w:ilvl="5" w:tplc="203ABE74">
      <w:start w:val="1"/>
      <w:numFmt w:val="bullet"/>
      <w:lvlText w:val=""/>
      <w:lvlJc w:val="left"/>
      <w:pPr>
        <w:tabs>
          <w:tab w:val="num" w:pos="4320"/>
        </w:tabs>
        <w:ind w:left="4320" w:hanging="360"/>
      </w:pPr>
      <w:rPr>
        <w:rFonts w:ascii="Wingdings" w:hAnsi="Wingdings"/>
      </w:rPr>
    </w:lvl>
    <w:lvl w:ilvl="6" w:tplc="E5A80FE8">
      <w:start w:val="1"/>
      <w:numFmt w:val="bullet"/>
      <w:lvlText w:val=""/>
      <w:lvlJc w:val="left"/>
      <w:pPr>
        <w:tabs>
          <w:tab w:val="num" w:pos="5040"/>
        </w:tabs>
        <w:ind w:left="5040" w:hanging="360"/>
      </w:pPr>
      <w:rPr>
        <w:rFonts w:ascii="Symbol" w:hAnsi="Symbol"/>
      </w:rPr>
    </w:lvl>
    <w:lvl w:ilvl="7" w:tplc="B0E868FC">
      <w:start w:val="1"/>
      <w:numFmt w:val="bullet"/>
      <w:lvlText w:val="o"/>
      <w:lvlJc w:val="left"/>
      <w:pPr>
        <w:tabs>
          <w:tab w:val="num" w:pos="5760"/>
        </w:tabs>
        <w:ind w:left="5760" w:hanging="360"/>
      </w:pPr>
      <w:rPr>
        <w:rFonts w:ascii="Courier New" w:hAnsi="Courier New"/>
      </w:rPr>
    </w:lvl>
    <w:lvl w:ilvl="8" w:tplc="0D642742">
      <w:start w:val="1"/>
      <w:numFmt w:val="bullet"/>
      <w:lvlText w:val=""/>
      <w:lvlJc w:val="left"/>
      <w:pPr>
        <w:tabs>
          <w:tab w:val="num" w:pos="6480"/>
        </w:tabs>
        <w:ind w:left="6480" w:hanging="360"/>
      </w:pPr>
      <w:rPr>
        <w:rFonts w:ascii="Wingdings" w:hAnsi="Wingdings"/>
      </w:rPr>
    </w:lvl>
  </w:abstractNum>
  <w:abstractNum w:abstractNumId="2" w15:restartNumberingAfterBreak="0">
    <w:nsid w:val="00000010"/>
    <w:multiLevelType w:val="hybridMultilevel"/>
    <w:tmpl w:val="00000010"/>
    <w:lvl w:ilvl="0" w:tplc="16C4AFFC">
      <w:start w:val="1"/>
      <w:numFmt w:val="bullet"/>
      <w:lvlText w:val=""/>
      <w:lvlJc w:val="left"/>
      <w:pPr>
        <w:ind w:left="720" w:hanging="360"/>
      </w:pPr>
      <w:rPr>
        <w:rFonts w:ascii="Symbol" w:hAnsi="Symbol"/>
      </w:rPr>
    </w:lvl>
    <w:lvl w:ilvl="1" w:tplc="041C0FCE">
      <w:start w:val="1"/>
      <w:numFmt w:val="bullet"/>
      <w:lvlText w:val="o"/>
      <w:lvlJc w:val="left"/>
      <w:pPr>
        <w:tabs>
          <w:tab w:val="num" w:pos="1440"/>
        </w:tabs>
        <w:ind w:left="1440" w:hanging="360"/>
      </w:pPr>
      <w:rPr>
        <w:rFonts w:ascii="Courier New" w:hAnsi="Courier New"/>
      </w:rPr>
    </w:lvl>
    <w:lvl w:ilvl="2" w:tplc="9BD253BA">
      <w:start w:val="1"/>
      <w:numFmt w:val="bullet"/>
      <w:lvlText w:val=""/>
      <w:lvlJc w:val="left"/>
      <w:pPr>
        <w:tabs>
          <w:tab w:val="num" w:pos="2160"/>
        </w:tabs>
        <w:ind w:left="2160" w:hanging="360"/>
      </w:pPr>
      <w:rPr>
        <w:rFonts w:ascii="Wingdings" w:hAnsi="Wingdings"/>
      </w:rPr>
    </w:lvl>
    <w:lvl w:ilvl="3" w:tplc="7E109FE8">
      <w:start w:val="1"/>
      <w:numFmt w:val="bullet"/>
      <w:lvlText w:val=""/>
      <w:lvlJc w:val="left"/>
      <w:pPr>
        <w:tabs>
          <w:tab w:val="num" w:pos="2880"/>
        </w:tabs>
        <w:ind w:left="2880" w:hanging="360"/>
      </w:pPr>
      <w:rPr>
        <w:rFonts w:ascii="Symbol" w:hAnsi="Symbol"/>
      </w:rPr>
    </w:lvl>
    <w:lvl w:ilvl="4" w:tplc="F7DEBDDC">
      <w:start w:val="1"/>
      <w:numFmt w:val="bullet"/>
      <w:lvlText w:val="o"/>
      <w:lvlJc w:val="left"/>
      <w:pPr>
        <w:tabs>
          <w:tab w:val="num" w:pos="3600"/>
        </w:tabs>
        <w:ind w:left="3600" w:hanging="360"/>
      </w:pPr>
      <w:rPr>
        <w:rFonts w:ascii="Courier New" w:hAnsi="Courier New"/>
      </w:rPr>
    </w:lvl>
    <w:lvl w:ilvl="5" w:tplc="53B0E4CC">
      <w:start w:val="1"/>
      <w:numFmt w:val="bullet"/>
      <w:lvlText w:val=""/>
      <w:lvlJc w:val="left"/>
      <w:pPr>
        <w:tabs>
          <w:tab w:val="num" w:pos="4320"/>
        </w:tabs>
        <w:ind w:left="4320" w:hanging="360"/>
      </w:pPr>
      <w:rPr>
        <w:rFonts w:ascii="Wingdings" w:hAnsi="Wingdings"/>
      </w:rPr>
    </w:lvl>
    <w:lvl w:ilvl="6" w:tplc="10249496">
      <w:start w:val="1"/>
      <w:numFmt w:val="bullet"/>
      <w:lvlText w:val=""/>
      <w:lvlJc w:val="left"/>
      <w:pPr>
        <w:tabs>
          <w:tab w:val="num" w:pos="5040"/>
        </w:tabs>
        <w:ind w:left="5040" w:hanging="360"/>
      </w:pPr>
      <w:rPr>
        <w:rFonts w:ascii="Symbol" w:hAnsi="Symbol"/>
      </w:rPr>
    </w:lvl>
    <w:lvl w:ilvl="7" w:tplc="B8A63F78">
      <w:start w:val="1"/>
      <w:numFmt w:val="bullet"/>
      <w:lvlText w:val="o"/>
      <w:lvlJc w:val="left"/>
      <w:pPr>
        <w:tabs>
          <w:tab w:val="num" w:pos="5760"/>
        </w:tabs>
        <w:ind w:left="5760" w:hanging="360"/>
      </w:pPr>
      <w:rPr>
        <w:rFonts w:ascii="Courier New" w:hAnsi="Courier New"/>
      </w:rPr>
    </w:lvl>
    <w:lvl w:ilvl="8" w:tplc="62E08236">
      <w:start w:val="1"/>
      <w:numFmt w:val="bullet"/>
      <w:lvlText w:val=""/>
      <w:lvlJc w:val="left"/>
      <w:pPr>
        <w:tabs>
          <w:tab w:val="num" w:pos="6480"/>
        </w:tabs>
        <w:ind w:left="6480" w:hanging="360"/>
      </w:pPr>
      <w:rPr>
        <w:rFonts w:ascii="Wingdings" w:hAnsi="Wingdings"/>
      </w:rPr>
    </w:lvl>
  </w:abstractNum>
  <w:abstractNum w:abstractNumId="3" w15:restartNumberingAfterBreak="0">
    <w:nsid w:val="00000011"/>
    <w:multiLevelType w:val="multilevel"/>
    <w:tmpl w:val="0000001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2"/>
    <w:multiLevelType w:val="hybridMultilevel"/>
    <w:tmpl w:val="00000012"/>
    <w:lvl w:ilvl="0" w:tplc="750817FC">
      <w:start w:val="1"/>
      <w:numFmt w:val="bullet"/>
      <w:lvlText w:val=""/>
      <w:lvlJc w:val="left"/>
      <w:pPr>
        <w:ind w:left="720" w:hanging="360"/>
      </w:pPr>
      <w:rPr>
        <w:rFonts w:ascii="Symbol" w:hAnsi="Symbol"/>
      </w:rPr>
    </w:lvl>
    <w:lvl w:ilvl="1" w:tplc="98462D70">
      <w:start w:val="1"/>
      <w:numFmt w:val="bullet"/>
      <w:lvlText w:val="o"/>
      <w:lvlJc w:val="left"/>
      <w:pPr>
        <w:tabs>
          <w:tab w:val="num" w:pos="1440"/>
        </w:tabs>
        <w:ind w:left="1440" w:hanging="360"/>
      </w:pPr>
      <w:rPr>
        <w:rFonts w:ascii="Courier New" w:hAnsi="Courier New"/>
      </w:rPr>
    </w:lvl>
    <w:lvl w:ilvl="2" w:tplc="946096C6">
      <w:start w:val="1"/>
      <w:numFmt w:val="bullet"/>
      <w:lvlText w:val=""/>
      <w:lvlJc w:val="left"/>
      <w:pPr>
        <w:tabs>
          <w:tab w:val="num" w:pos="2160"/>
        </w:tabs>
        <w:ind w:left="2160" w:hanging="360"/>
      </w:pPr>
      <w:rPr>
        <w:rFonts w:ascii="Wingdings" w:hAnsi="Wingdings"/>
      </w:rPr>
    </w:lvl>
    <w:lvl w:ilvl="3" w:tplc="A0C64E36">
      <w:start w:val="1"/>
      <w:numFmt w:val="bullet"/>
      <w:lvlText w:val=""/>
      <w:lvlJc w:val="left"/>
      <w:pPr>
        <w:tabs>
          <w:tab w:val="num" w:pos="2880"/>
        </w:tabs>
        <w:ind w:left="2880" w:hanging="360"/>
      </w:pPr>
      <w:rPr>
        <w:rFonts w:ascii="Symbol" w:hAnsi="Symbol"/>
      </w:rPr>
    </w:lvl>
    <w:lvl w:ilvl="4" w:tplc="ECAACEF0">
      <w:start w:val="1"/>
      <w:numFmt w:val="bullet"/>
      <w:lvlText w:val="o"/>
      <w:lvlJc w:val="left"/>
      <w:pPr>
        <w:tabs>
          <w:tab w:val="num" w:pos="3600"/>
        </w:tabs>
        <w:ind w:left="3600" w:hanging="360"/>
      </w:pPr>
      <w:rPr>
        <w:rFonts w:ascii="Courier New" w:hAnsi="Courier New"/>
      </w:rPr>
    </w:lvl>
    <w:lvl w:ilvl="5" w:tplc="479E0EA8">
      <w:start w:val="1"/>
      <w:numFmt w:val="bullet"/>
      <w:lvlText w:val=""/>
      <w:lvlJc w:val="left"/>
      <w:pPr>
        <w:tabs>
          <w:tab w:val="num" w:pos="4320"/>
        </w:tabs>
        <w:ind w:left="4320" w:hanging="360"/>
      </w:pPr>
      <w:rPr>
        <w:rFonts w:ascii="Wingdings" w:hAnsi="Wingdings"/>
      </w:rPr>
    </w:lvl>
    <w:lvl w:ilvl="6" w:tplc="AA96D83C">
      <w:start w:val="1"/>
      <w:numFmt w:val="bullet"/>
      <w:lvlText w:val=""/>
      <w:lvlJc w:val="left"/>
      <w:pPr>
        <w:tabs>
          <w:tab w:val="num" w:pos="5040"/>
        </w:tabs>
        <w:ind w:left="5040" w:hanging="360"/>
      </w:pPr>
      <w:rPr>
        <w:rFonts w:ascii="Symbol" w:hAnsi="Symbol"/>
      </w:rPr>
    </w:lvl>
    <w:lvl w:ilvl="7" w:tplc="0DCA4E50">
      <w:start w:val="1"/>
      <w:numFmt w:val="bullet"/>
      <w:lvlText w:val="o"/>
      <w:lvlJc w:val="left"/>
      <w:pPr>
        <w:tabs>
          <w:tab w:val="num" w:pos="5760"/>
        </w:tabs>
        <w:ind w:left="5760" w:hanging="360"/>
      </w:pPr>
      <w:rPr>
        <w:rFonts w:ascii="Courier New" w:hAnsi="Courier New"/>
      </w:rPr>
    </w:lvl>
    <w:lvl w:ilvl="8" w:tplc="B42EDF0E">
      <w:start w:val="1"/>
      <w:numFmt w:val="bullet"/>
      <w:lvlText w:val=""/>
      <w:lvlJc w:val="left"/>
      <w:pPr>
        <w:tabs>
          <w:tab w:val="num" w:pos="6480"/>
        </w:tabs>
        <w:ind w:left="6480" w:hanging="360"/>
      </w:pPr>
      <w:rPr>
        <w:rFonts w:ascii="Wingdings" w:hAnsi="Wingdings"/>
      </w:rPr>
    </w:lvl>
  </w:abstractNum>
  <w:abstractNum w:abstractNumId="5" w15:restartNumberingAfterBreak="0">
    <w:nsid w:val="00000013"/>
    <w:multiLevelType w:val="multilevel"/>
    <w:tmpl w:val="0000001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4"/>
    <w:multiLevelType w:val="hybridMultilevel"/>
    <w:tmpl w:val="00000014"/>
    <w:lvl w:ilvl="0" w:tplc="1EC6E10C">
      <w:start w:val="1"/>
      <w:numFmt w:val="bullet"/>
      <w:lvlText w:val=""/>
      <w:lvlJc w:val="left"/>
      <w:pPr>
        <w:ind w:left="720" w:hanging="360"/>
      </w:pPr>
      <w:rPr>
        <w:rFonts w:ascii="Symbol" w:hAnsi="Symbol"/>
      </w:rPr>
    </w:lvl>
    <w:lvl w:ilvl="1" w:tplc="2D800A5A">
      <w:start w:val="1"/>
      <w:numFmt w:val="bullet"/>
      <w:lvlText w:val="o"/>
      <w:lvlJc w:val="left"/>
      <w:pPr>
        <w:tabs>
          <w:tab w:val="num" w:pos="1440"/>
        </w:tabs>
        <w:ind w:left="1440" w:hanging="360"/>
      </w:pPr>
      <w:rPr>
        <w:rFonts w:ascii="Courier New" w:hAnsi="Courier New"/>
      </w:rPr>
    </w:lvl>
    <w:lvl w:ilvl="2" w:tplc="710419EE">
      <w:start w:val="1"/>
      <w:numFmt w:val="bullet"/>
      <w:lvlText w:val=""/>
      <w:lvlJc w:val="left"/>
      <w:pPr>
        <w:tabs>
          <w:tab w:val="num" w:pos="2160"/>
        </w:tabs>
        <w:ind w:left="2160" w:hanging="360"/>
      </w:pPr>
      <w:rPr>
        <w:rFonts w:ascii="Wingdings" w:hAnsi="Wingdings"/>
      </w:rPr>
    </w:lvl>
    <w:lvl w:ilvl="3" w:tplc="20AE3402">
      <w:start w:val="1"/>
      <w:numFmt w:val="bullet"/>
      <w:lvlText w:val=""/>
      <w:lvlJc w:val="left"/>
      <w:pPr>
        <w:tabs>
          <w:tab w:val="num" w:pos="2880"/>
        </w:tabs>
        <w:ind w:left="2880" w:hanging="360"/>
      </w:pPr>
      <w:rPr>
        <w:rFonts w:ascii="Symbol" w:hAnsi="Symbol"/>
      </w:rPr>
    </w:lvl>
    <w:lvl w:ilvl="4" w:tplc="9034992A">
      <w:start w:val="1"/>
      <w:numFmt w:val="bullet"/>
      <w:lvlText w:val="o"/>
      <w:lvlJc w:val="left"/>
      <w:pPr>
        <w:tabs>
          <w:tab w:val="num" w:pos="3600"/>
        </w:tabs>
        <w:ind w:left="3600" w:hanging="360"/>
      </w:pPr>
      <w:rPr>
        <w:rFonts w:ascii="Courier New" w:hAnsi="Courier New"/>
      </w:rPr>
    </w:lvl>
    <w:lvl w:ilvl="5" w:tplc="75B89494">
      <w:start w:val="1"/>
      <w:numFmt w:val="bullet"/>
      <w:lvlText w:val=""/>
      <w:lvlJc w:val="left"/>
      <w:pPr>
        <w:tabs>
          <w:tab w:val="num" w:pos="4320"/>
        </w:tabs>
        <w:ind w:left="4320" w:hanging="360"/>
      </w:pPr>
      <w:rPr>
        <w:rFonts w:ascii="Wingdings" w:hAnsi="Wingdings"/>
      </w:rPr>
    </w:lvl>
    <w:lvl w:ilvl="6" w:tplc="8C5E6EBC">
      <w:start w:val="1"/>
      <w:numFmt w:val="bullet"/>
      <w:lvlText w:val=""/>
      <w:lvlJc w:val="left"/>
      <w:pPr>
        <w:tabs>
          <w:tab w:val="num" w:pos="5040"/>
        </w:tabs>
        <w:ind w:left="5040" w:hanging="360"/>
      </w:pPr>
      <w:rPr>
        <w:rFonts w:ascii="Symbol" w:hAnsi="Symbol"/>
      </w:rPr>
    </w:lvl>
    <w:lvl w:ilvl="7" w:tplc="7ACE997E">
      <w:start w:val="1"/>
      <w:numFmt w:val="bullet"/>
      <w:lvlText w:val="o"/>
      <w:lvlJc w:val="left"/>
      <w:pPr>
        <w:tabs>
          <w:tab w:val="num" w:pos="5760"/>
        </w:tabs>
        <w:ind w:left="5760" w:hanging="360"/>
      </w:pPr>
      <w:rPr>
        <w:rFonts w:ascii="Courier New" w:hAnsi="Courier New"/>
      </w:rPr>
    </w:lvl>
    <w:lvl w:ilvl="8" w:tplc="251AB254">
      <w:start w:val="1"/>
      <w:numFmt w:val="bullet"/>
      <w:lvlText w:val=""/>
      <w:lvlJc w:val="left"/>
      <w:pPr>
        <w:tabs>
          <w:tab w:val="num" w:pos="6480"/>
        </w:tabs>
        <w:ind w:left="6480" w:hanging="360"/>
      </w:pPr>
      <w:rPr>
        <w:rFonts w:ascii="Wingdings" w:hAnsi="Wingdings"/>
      </w:rPr>
    </w:lvl>
  </w:abstractNum>
  <w:abstractNum w:abstractNumId="7" w15:restartNumberingAfterBreak="0">
    <w:nsid w:val="00000015"/>
    <w:multiLevelType w:val="hybridMultilevel"/>
    <w:tmpl w:val="00000015"/>
    <w:lvl w:ilvl="0" w:tplc="EDE89E4E">
      <w:start w:val="1"/>
      <w:numFmt w:val="bullet"/>
      <w:lvlText w:val=""/>
      <w:lvlJc w:val="left"/>
      <w:pPr>
        <w:ind w:left="720" w:hanging="360"/>
      </w:pPr>
      <w:rPr>
        <w:rFonts w:ascii="Symbol" w:hAnsi="Symbol"/>
      </w:rPr>
    </w:lvl>
    <w:lvl w:ilvl="1" w:tplc="838C092A">
      <w:start w:val="1"/>
      <w:numFmt w:val="bullet"/>
      <w:lvlText w:val="o"/>
      <w:lvlJc w:val="left"/>
      <w:pPr>
        <w:tabs>
          <w:tab w:val="num" w:pos="1440"/>
        </w:tabs>
        <w:ind w:left="1440" w:hanging="360"/>
      </w:pPr>
      <w:rPr>
        <w:rFonts w:ascii="Courier New" w:hAnsi="Courier New"/>
      </w:rPr>
    </w:lvl>
    <w:lvl w:ilvl="2" w:tplc="112ACCE6">
      <w:start w:val="1"/>
      <w:numFmt w:val="bullet"/>
      <w:lvlText w:val=""/>
      <w:lvlJc w:val="left"/>
      <w:pPr>
        <w:tabs>
          <w:tab w:val="num" w:pos="2160"/>
        </w:tabs>
        <w:ind w:left="2160" w:hanging="360"/>
      </w:pPr>
      <w:rPr>
        <w:rFonts w:ascii="Wingdings" w:hAnsi="Wingdings"/>
      </w:rPr>
    </w:lvl>
    <w:lvl w:ilvl="3" w:tplc="2B2230EA">
      <w:start w:val="1"/>
      <w:numFmt w:val="bullet"/>
      <w:lvlText w:val=""/>
      <w:lvlJc w:val="left"/>
      <w:pPr>
        <w:tabs>
          <w:tab w:val="num" w:pos="2880"/>
        </w:tabs>
        <w:ind w:left="2880" w:hanging="360"/>
      </w:pPr>
      <w:rPr>
        <w:rFonts w:ascii="Symbol" w:hAnsi="Symbol"/>
      </w:rPr>
    </w:lvl>
    <w:lvl w:ilvl="4" w:tplc="D2162530">
      <w:start w:val="1"/>
      <w:numFmt w:val="bullet"/>
      <w:lvlText w:val="o"/>
      <w:lvlJc w:val="left"/>
      <w:pPr>
        <w:tabs>
          <w:tab w:val="num" w:pos="3600"/>
        </w:tabs>
        <w:ind w:left="3600" w:hanging="360"/>
      </w:pPr>
      <w:rPr>
        <w:rFonts w:ascii="Courier New" w:hAnsi="Courier New"/>
      </w:rPr>
    </w:lvl>
    <w:lvl w:ilvl="5" w:tplc="25021B7E">
      <w:start w:val="1"/>
      <w:numFmt w:val="bullet"/>
      <w:lvlText w:val=""/>
      <w:lvlJc w:val="left"/>
      <w:pPr>
        <w:tabs>
          <w:tab w:val="num" w:pos="4320"/>
        </w:tabs>
        <w:ind w:left="4320" w:hanging="360"/>
      </w:pPr>
      <w:rPr>
        <w:rFonts w:ascii="Wingdings" w:hAnsi="Wingdings"/>
      </w:rPr>
    </w:lvl>
    <w:lvl w:ilvl="6" w:tplc="1AEC1452">
      <w:start w:val="1"/>
      <w:numFmt w:val="bullet"/>
      <w:lvlText w:val=""/>
      <w:lvlJc w:val="left"/>
      <w:pPr>
        <w:tabs>
          <w:tab w:val="num" w:pos="5040"/>
        </w:tabs>
        <w:ind w:left="5040" w:hanging="360"/>
      </w:pPr>
      <w:rPr>
        <w:rFonts w:ascii="Symbol" w:hAnsi="Symbol"/>
      </w:rPr>
    </w:lvl>
    <w:lvl w:ilvl="7" w:tplc="E6E2FEAA">
      <w:start w:val="1"/>
      <w:numFmt w:val="bullet"/>
      <w:lvlText w:val="o"/>
      <w:lvlJc w:val="left"/>
      <w:pPr>
        <w:tabs>
          <w:tab w:val="num" w:pos="5760"/>
        </w:tabs>
        <w:ind w:left="5760" w:hanging="360"/>
      </w:pPr>
      <w:rPr>
        <w:rFonts w:ascii="Courier New" w:hAnsi="Courier New"/>
      </w:rPr>
    </w:lvl>
    <w:lvl w:ilvl="8" w:tplc="5992D2FE">
      <w:start w:val="1"/>
      <w:numFmt w:val="bullet"/>
      <w:lvlText w:val=""/>
      <w:lvlJc w:val="left"/>
      <w:pPr>
        <w:tabs>
          <w:tab w:val="num" w:pos="6480"/>
        </w:tabs>
        <w:ind w:left="6480" w:hanging="360"/>
      </w:pPr>
      <w:rPr>
        <w:rFonts w:ascii="Wingdings" w:hAnsi="Wingdings"/>
      </w:rPr>
    </w:lvl>
  </w:abstractNum>
  <w:abstractNum w:abstractNumId="8" w15:restartNumberingAfterBreak="0">
    <w:nsid w:val="00000016"/>
    <w:multiLevelType w:val="multilevel"/>
    <w:tmpl w:val="0000001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7"/>
    <w:multiLevelType w:val="hybridMultilevel"/>
    <w:tmpl w:val="00000017"/>
    <w:lvl w:ilvl="0" w:tplc="7A4A087A">
      <w:start w:val="1"/>
      <w:numFmt w:val="bullet"/>
      <w:lvlText w:val=""/>
      <w:lvlJc w:val="left"/>
      <w:pPr>
        <w:ind w:left="720" w:hanging="360"/>
      </w:pPr>
      <w:rPr>
        <w:rFonts w:ascii="Symbol" w:hAnsi="Symbol"/>
      </w:rPr>
    </w:lvl>
    <w:lvl w:ilvl="1" w:tplc="A888ED0E">
      <w:start w:val="1"/>
      <w:numFmt w:val="bullet"/>
      <w:lvlText w:val="o"/>
      <w:lvlJc w:val="left"/>
      <w:pPr>
        <w:tabs>
          <w:tab w:val="num" w:pos="1440"/>
        </w:tabs>
        <w:ind w:left="1440" w:hanging="360"/>
      </w:pPr>
      <w:rPr>
        <w:rFonts w:ascii="Courier New" w:hAnsi="Courier New"/>
      </w:rPr>
    </w:lvl>
    <w:lvl w:ilvl="2" w:tplc="BE2E7CC8">
      <w:start w:val="1"/>
      <w:numFmt w:val="bullet"/>
      <w:lvlText w:val=""/>
      <w:lvlJc w:val="left"/>
      <w:pPr>
        <w:tabs>
          <w:tab w:val="num" w:pos="2160"/>
        </w:tabs>
        <w:ind w:left="2160" w:hanging="360"/>
      </w:pPr>
      <w:rPr>
        <w:rFonts w:ascii="Wingdings" w:hAnsi="Wingdings"/>
      </w:rPr>
    </w:lvl>
    <w:lvl w:ilvl="3" w:tplc="7EEA664E">
      <w:start w:val="1"/>
      <w:numFmt w:val="bullet"/>
      <w:lvlText w:val=""/>
      <w:lvlJc w:val="left"/>
      <w:pPr>
        <w:tabs>
          <w:tab w:val="num" w:pos="2880"/>
        </w:tabs>
        <w:ind w:left="2880" w:hanging="360"/>
      </w:pPr>
      <w:rPr>
        <w:rFonts w:ascii="Symbol" w:hAnsi="Symbol"/>
      </w:rPr>
    </w:lvl>
    <w:lvl w:ilvl="4" w:tplc="4C84F590">
      <w:start w:val="1"/>
      <w:numFmt w:val="bullet"/>
      <w:lvlText w:val="o"/>
      <w:lvlJc w:val="left"/>
      <w:pPr>
        <w:tabs>
          <w:tab w:val="num" w:pos="3600"/>
        </w:tabs>
        <w:ind w:left="3600" w:hanging="360"/>
      </w:pPr>
      <w:rPr>
        <w:rFonts w:ascii="Courier New" w:hAnsi="Courier New"/>
      </w:rPr>
    </w:lvl>
    <w:lvl w:ilvl="5" w:tplc="42F28E28">
      <w:start w:val="1"/>
      <w:numFmt w:val="bullet"/>
      <w:lvlText w:val=""/>
      <w:lvlJc w:val="left"/>
      <w:pPr>
        <w:tabs>
          <w:tab w:val="num" w:pos="4320"/>
        </w:tabs>
        <w:ind w:left="4320" w:hanging="360"/>
      </w:pPr>
      <w:rPr>
        <w:rFonts w:ascii="Wingdings" w:hAnsi="Wingdings"/>
      </w:rPr>
    </w:lvl>
    <w:lvl w:ilvl="6" w:tplc="115E936E">
      <w:start w:val="1"/>
      <w:numFmt w:val="bullet"/>
      <w:lvlText w:val=""/>
      <w:lvlJc w:val="left"/>
      <w:pPr>
        <w:tabs>
          <w:tab w:val="num" w:pos="5040"/>
        </w:tabs>
        <w:ind w:left="5040" w:hanging="360"/>
      </w:pPr>
      <w:rPr>
        <w:rFonts w:ascii="Symbol" w:hAnsi="Symbol"/>
      </w:rPr>
    </w:lvl>
    <w:lvl w:ilvl="7" w:tplc="64CC83AE">
      <w:start w:val="1"/>
      <w:numFmt w:val="bullet"/>
      <w:lvlText w:val="o"/>
      <w:lvlJc w:val="left"/>
      <w:pPr>
        <w:tabs>
          <w:tab w:val="num" w:pos="5760"/>
        </w:tabs>
        <w:ind w:left="5760" w:hanging="360"/>
      </w:pPr>
      <w:rPr>
        <w:rFonts w:ascii="Courier New" w:hAnsi="Courier New"/>
      </w:rPr>
    </w:lvl>
    <w:lvl w:ilvl="8" w:tplc="48C417EA">
      <w:start w:val="1"/>
      <w:numFmt w:val="bullet"/>
      <w:lvlText w:val=""/>
      <w:lvlJc w:val="left"/>
      <w:pPr>
        <w:tabs>
          <w:tab w:val="num" w:pos="6480"/>
        </w:tabs>
        <w:ind w:left="6480" w:hanging="360"/>
      </w:pPr>
      <w:rPr>
        <w:rFonts w:ascii="Wingdings" w:hAnsi="Wingdings"/>
      </w:rPr>
    </w:lvl>
  </w:abstractNum>
  <w:abstractNum w:abstractNumId="10"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9"/>
    <w:multiLevelType w:val="hybridMultilevel"/>
    <w:tmpl w:val="00000019"/>
    <w:lvl w:ilvl="0" w:tplc="A8704B14">
      <w:start w:val="1"/>
      <w:numFmt w:val="bullet"/>
      <w:lvlText w:val=""/>
      <w:lvlJc w:val="left"/>
      <w:pPr>
        <w:ind w:left="720" w:hanging="360"/>
      </w:pPr>
      <w:rPr>
        <w:rFonts w:ascii="Symbol" w:hAnsi="Symbol"/>
      </w:rPr>
    </w:lvl>
    <w:lvl w:ilvl="1" w:tplc="D2BE712A">
      <w:start w:val="1"/>
      <w:numFmt w:val="bullet"/>
      <w:lvlText w:val="o"/>
      <w:lvlJc w:val="left"/>
      <w:pPr>
        <w:tabs>
          <w:tab w:val="num" w:pos="1440"/>
        </w:tabs>
        <w:ind w:left="1440" w:hanging="360"/>
      </w:pPr>
      <w:rPr>
        <w:rFonts w:ascii="Courier New" w:hAnsi="Courier New"/>
      </w:rPr>
    </w:lvl>
    <w:lvl w:ilvl="2" w:tplc="B5CAB3FC">
      <w:start w:val="1"/>
      <w:numFmt w:val="bullet"/>
      <w:lvlText w:val=""/>
      <w:lvlJc w:val="left"/>
      <w:pPr>
        <w:tabs>
          <w:tab w:val="num" w:pos="2160"/>
        </w:tabs>
        <w:ind w:left="2160" w:hanging="360"/>
      </w:pPr>
      <w:rPr>
        <w:rFonts w:ascii="Wingdings" w:hAnsi="Wingdings"/>
      </w:rPr>
    </w:lvl>
    <w:lvl w:ilvl="3" w:tplc="5CCC9174">
      <w:start w:val="1"/>
      <w:numFmt w:val="bullet"/>
      <w:lvlText w:val=""/>
      <w:lvlJc w:val="left"/>
      <w:pPr>
        <w:tabs>
          <w:tab w:val="num" w:pos="2880"/>
        </w:tabs>
        <w:ind w:left="2880" w:hanging="360"/>
      </w:pPr>
      <w:rPr>
        <w:rFonts w:ascii="Symbol" w:hAnsi="Symbol"/>
      </w:rPr>
    </w:lvl>
    <w:lvl w:ilvl="4" w:tplc="BA446A0C">
      <w:start w:val="1"/>
      <w:numFmt w:val="bullet"/>
      <w:lvlText w:val="o"/>
      <w:lvlJc w:val="left"/>
      <w:pPr>
        <w:tabs>
          <w:tab w:val="num" w:pos="3600"/>
        </w:tabs>
        <w:ind w:left="3600" w:hanging="360"/>
      </w:pPr>
      <w:rPr>
        <w:rFonts w:ascii="Courier New" w:hAnsi="Courier New"/>
      </w:rPr>
    </w:lvl>
    <w:lvl w:ilvl="5" w:tplc="E4DA0CEE">
      <w:start w:val="1"/>
      <w:numFmt w:val="bullet"/>
      <w:lvlText w:val=""/>
      <w:lvlJc w:val="left"/>
      <w:pPr>
        <w:tabs>
          <w:tab w:val="num" w:pos="4320"/>
        </w:tabs>
        <w:ind w:left="4320" w:hanging="360"/>
      </w:pPr>
      <w:rPr>
        <w:rFonts w:ascii="Wingdings" w:hAnsi="Wingdings"/>
      </w:rPr>
    </w:lvl>
    <w:lvl w:ilvl="6" w:tplc="84623A36">
      <w:start w:val="1"/>
      <w:numFmt w:val="bullet"/>
      <w:lvlText w:val=""/>
      <w:lvlJc w:val="left"/>
      <w:pPr>
        <w:tabs>
          <w:tab w:val="num" w:pos="5040"/>
        </w:tabs>
        <w:ind w:left="5040" w:hanging="360"/>
      </w:pPr>
      <w:rPr>
        <w:rFonts w:ascii="Symbol" w:hAnsi="Symbol"/>
      </w:rPr>
    </w:lvl>
    <w:lvl w:ilvl="7" w:tplc="8F0A050A">
      <w:start w:val="1"/>
      <w:numFmt w:val="bullet"/>
      <w:lvlText w:val="o"/>
      <w:lvlJc w:val="left"/>
      <w:pPr>
        <w:tabs>
          <w:tab w:val="num" w:pos="5760"/>
        </w:tabs>
        <w:ind w:left="5760" w:hanging="360"/>
      </w:pPr>
      <w:rPr>
        <w:rFonts w:ascii="Courier New" w:hAnsi="Courier New"/>
      </w:rPr>
    </w:lvl>
    <w:lvl w:ilvl="8" w:tplc="94C022A6">
      <w:start w:val="1"/>
      <w:numFmt w:val="bullet"/>
      <w:lvlText w:val=""/>
      <w:lvlJc w:val="left"/>
      <w:pPr>
        <w:tabs>
          <w:tab w:val="num" w:pos="6480"/>
        </w:tabs>
        <w:ind w:left="6480" w:hanging="360"/>
      </w:pPr>
      <w:rPr>
        <w:rFonts w:ascii="Wingdings" w:hAnsi="Wingdings"/>
      </w:rPr>
    </w:lvl>
  </w:abstractNum>
  <w:abstractNum w:abstractNumId="12" w15:restartNumberingAfterBreak="0">
    <w:nsid w:val="0000001A"/>
    <w:multiLevelType w:val="hybridMultilevel"/>
    <w:tmpl w:val="0000001A"/>
    <w:lvl w:ilvl="0" w:tplc="CB2E5936">
      <w:start w:val="1"/>
      <w:numFmt w:val="bullet"/>
      <w:lvlText w:val=""/>
      <w:lvlJc w:val="left"/>
      <w:pPr>
        <w:ind w:left="720" w:hanging="360"/>
      </w:pPr>
      <w:rPr>
        <w:rFonts w:ascii="Symbol" w:hAnsi="Symbol"/>
      </w:rPr>
    </w:lvl>
    <w:lvl w:ilvl="1" w:tplc="CBF615F0">
      <w:start w:val="1"/>
      <w:numFmt w:val="bullet"/>
      <w:lvlText w:val="o"/>
      <w:lvlJc w:val="left"/>
      <w:pPr>
        <w:tabs>
          <w:tab w:val="num" w:pos="1440"/>
        </w:tabs>
        <w:ind w:left="1440" w:hanging="360"/>
      </w:pPr>
      <w:rPr>
        <w:rFonts w:ascii="Courier New" w:hAnsi="Courier New"/>
      </w:rPr>
    </w:lvl>
    <w:lvl w:ilvl="2" w:tplc="DCECE67A">
      <w:start w:val="1"/>
      <w:numFmt w:val="bullet"/>
      <w:lvlText w:val=""/>
      <w:lvlJc w:val="left"/>
      <w:pPr>
        <w:tabs>
          <w:tab w:val="num" w:pos="2160"/>
        </w:tabs>
        <w:ind w:left="2160" w:hanging="360"/>
      </w:pPr>
      <w:rPr>
        <w:rFonts w:ascii="Wingdings" w:hAnsi="Wingdings"/>
      </w:rPr>
    </w:lvl>
    <w:lvl w:ilvl="3" w:tplc="9D622660">
      <w:start w:val="1"/>
      <w:numFmt w:val="bullet"/>
      <w:lvlText w:val=""/>
      <w:lvlJc w:val="left"/>
      <w:pPr>
        <w:tabs>
          <w:tab w:val="num" w:pos="2880"/>
        </w:tabs>
        <w:ind w:left="2880" w:hanging="360"/>
      </w:pPr>
      <w:rPr>
        <w:rFonts w:ascii="Symbol" w:hAnsi="Symbol"/>
      </w:rPr>
    </w:lvl>
    <w:lvl w:ilvl="4" w:tplc="8EB067A2">
      <w:start w:val="1"/>
      <w:numFmt w:val="bullet"/>
      <w:lvlText w:val="o"/>
      <w:lvlJc w:val="left"/>
      <w:pPr>
        <w:tabs>
          <w:tab w:val="num" w:pos="3600"/>
        </w:tabs>
        <w:ind w:left="3600" w:hanging="360"/>
      </w:pPr>
      <w:rPr>
        <w:rFonts w:ascii="Courier New" w:hAnsi="Courier New"/>
      </w:rPr>
    </w:lvl>
    <w:lvl w:ilvl="5" w:tplc="412CB500">
      <w:start w:val="1"/>
      <w:numFmt w:val="bullet"/>
      <w:lvlText w:val=""/>
      <w:lvlJc w:val="left"/>
      <w:pPr>
        <w:tabs>
          <w:tab w:val="num" w:pos="4320"/>
        </w:tabs>
        <w:ind w:left="4320" w:hanging="360"/>
      </w:pPr>
      <w:rPr>
        <w:rFonts w:ascii="Wingdings" w:hAnsi="Wingdings"/>
      </w:rPr>
    </w:lvl>
    <w:lvl w:ilvl="6" w:tplc="40A421FC">
      <w:start w:val="1"/>
      <w:numFmt w:val="bullet"/>
      <w:lvlText w:val=""/>
      <w:lvlJc w:val="left"/>
      <w:pPr>
        <w:tabs>
          <w:tab w:val="num" w:pos="5040"/>
        </w:tabs>
        <w:ind w:left="5040" w:hanging="360"/>
      </w:pPr>
      <w:rPr>
        <w:rFonts w:ascii="Symbol" w:hAnsi="Symbol"/>
      </w:rPr>
    </w:lvl>
    <w:lvl w:ilvl="7" w:tplc="3B7A0012">
      <w:start w:val="1"/>
      <w:numFmt w:val="bullet"/>
      <w:lvlText w:val="o"/>
      <w:lvlJc w:val="left"/>
      <w:pPr>
        <w:tabs>
          <w:tab w:val="num" w:pos="5760"/>
        </w:tabs>
        <w:ind w:left="5760" w:hanging="360"/>
      </w:pPr>
      <w:rPr>
        <w:rFonts w:ascii="Courier New" w:hAnsi="Courier New"/>
      </w:rPr>
    </w:lvl>
    <w:lvl w:ilvl="8" w:tplc="12CEAF50">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B"/>
    <w:multiLevelType w:val="hybridMultilevel"/>
    <w:tmpl w:val="0000001B"/>
    <w:lvl w:ilvl="0" w:tplc="D6203DD4">
      <w:start w:val="1"/>
      <w:numFmt w:val="bullet"/>
      <w:lvlText w:val=""/>
      <w:lvlJc w:val="left"/>
      <w:pPr>
        <w:ind w:left="720" w:hanging="360"/>
      </w:pPr>
      <w:rPr>
        <w:rFonts w:ascii="Symbol" w:hAnsi="Symbol"/>
      </w:rPr>
    </w:lvl>
    <w:lvl w:ilvl="1" w:tplc="497EC1D8">
      <w:start w:val="1"/>
      <w:numFmt w:val="bullet"/>
      <w:lvlText w:val="o"/>
      <w:lvlJc w:val="left"/>
      <w:pPr>
        <w:tabs>
          <w:tab w:val="num" w:pos="1440"/>
        </w:tabs>
        <w:ind w:left="1440" w:hanging="360"/>
      </w:pPr>
      <w:rPr>
        <w:rFonts w:ascii="Courier New" w:hAnsi="Courier New"/>
      </w:rPr>
    </w:lvl>
    <w:lvl w:ilvl="2" w:tplc="07768E56">
      <w:start w:val="1"/>
      <w:numFmt w:val="bullet"/>
      <w:lvlText w:val=""/>
      <w:lvlJc w:val="left"/>
      <w:pPr>
        <w:tabs>
          <w:tab w:val="num" w:pos="2160"/>
        </w:tabs>
        <w:ind w:left="2160" w:hanging="360"/>
      </w:pPr>
      <w:rPr>
        <w:rFonts w:ascii="Wingdings" w:hAnsi="Wingdings"/>
      </w:rPr>
    </w:lvl>
    <w:lvl w:ilvl="3" w:tplc="DC624724">
      <w:start w:val="1"/>
      <w:numFmt w:val="bullet"/>
      <w:lvlText w:val=""/>
      <w:lvlJc w:val="left"/>
      <w:pPr>
        <w:tabs>
          <w:tab w:val="num" w:pos="2880"/>
        </w:tabs>
        <w:ind w:left="2880" w:hanging="360"/>
      </w:pPr>
      <w:rPr>
        <w:rFonts w:ascii="Symbol" w:hAnsi="Symbol"/>
      </w:rPr>
    </w:lvl>
    <w:lvl w:ilvl="4" w:tplc="94D2C138">
      <w:start w:val="1"/>
      <w:numFmt w:val="bullet"/>
      <w:lvlText w:val="o"/>
      <w:lvlJc w:val="left"/>
      <w:pPr>
        <w:tabs>
          <w:tab w:val="num" w:pos="3600"/>
        </w:tabs>
        <w:ind w:left="3600" w:hanging="360"/>
      </w:pPr>
      <w:rPr>
        <w:rFonts w:ascii="Courier New" w:hAnsi="Courier New"/>
      </w:rPr>
    </w:lvl>
    <w:lvl w:ilvl="5" w:tplc="0F7A1514">
      <w:start w:val="1"/>
      <w:numFmt w:val="bullet"/>
      <w:lvlText w:val=""/>
      <w:lvlJc w:val="left"/>
      <w:pPr>
        <w:tabs>
          <w:tab w:val="num" w:pos="4320"/>
        </w:tabs>
        <w:ind w:left="4320" w:hanging="360"/>
      </w:pPr>
      <w:rPr>
        <w:rFonts w:ascii="Wingdings" w:hAnsi="Wingdings"/>
      </w:rPr>
    </w:lvl>
    <w:lvl w:ilvl="6" w:tplc="0038A266">
      <w:start w:val="1"/>
      <w:numFmt w:val="bullet"/>
      <w:lvlText w:val=""/>
      <w:lvlJc w:val="left"/>
      <w:pPr>
        <w:tabs>
          <w:tab w:val="num" w:pos="5040"/>
        </w:tabs>
        <w:ind w:left="5040" w:hanging="360"/>
      </w:pPr>
      <w:rPr>
        <w:rFonts w:ascii="Symbol" w:hAnsi="Symbol"/>
      </w:rPr>
    </w:lvl>
    <w:lvl w:ilvl="7" w:tplc="BB1EEE7A">
      <w:start w:val="1"/>
      <w:numFmt w:val="bullet"/>
      <w:lvlText w:val="o"/>
      <w:lvlJc w:val="left"/>
      <w:pPr>
        <w:tabs>
          <w:tab w:val="num" w:pos="5760"/>
        </w:tabs>
        <w:ind w:left="5760" w:hanging="360"/>
      </w:pPr>
      <w:rPr>
        <w:rFonts w:ascii="Courier New" w:hAnsi="Courier New"/>
      </w:rPr>
    </w:lvl>
    <w:lvl w:ilvl="8" w:tplc="669A7EDC">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C"/>
    <w:multiLevelType w:val="hybridMultilevel"/>
    <w:tmpl w:val="0000001C"/>
    <w:lvl w:ilvl="0" w:tplc="499C761A">
      <w:start w:val="1"/>
      <w:numFmt w:val="bullet"/>
      <w:lvlText w:val=""/>
      <w:lvlJc w:val="left"/>
      <w:pPr>
        <w:ind w:left="720" w:hanging="360"/>
      </w:pPr>
      <w:rPr>
        <w:rFonts w:ascii="Symbol" w:hAnsi="Symbol"/>
      </w:rPr>
    </w:lvl>
    <w:lvl w:ilvl="1" w:tplc="5B7C232A">
      <w:start w:val="1"/>
      <w:numFmt w:val="bullet"/>
      <w:lvlText w:val="o"/>
      <w:lvlJc w:val="left"/>
      <w:pPr>
        <w:tabs>
          <w:tab w:val="num" w:pos="1440"/>
        </w:tabs>
        <w:ind w:left="1440" w:hanging="360"/>
      </w:pPr>
      <w:rPr>
        <w:rFonts w:ascii="Courier New" w:hAnsi="Courier New"/>
      </w:rPr>
    </w:lvl>
    <w:lvl w:ilvl="2" w:tplc="86748F6A">
      <w:start w:val="1"/>
      <w:numFmt w:val="bullet"/>
      <w:lvlText w:val=""/>
      <w:lvlJc w:val="left"/>
      <w:pPr>
        <w:tabs>
          <w:tab w:val="num" w:pos="2160"/>
        </w:tabs>
        <w:ind w:left="2160" w:hanging="360"/>
      </w:pPr>
      <w:rPr>
        <w:rFonts w:ascii="Wingdings" w:hAnsi="Wingdings"/>
      </w:rPr>
    </w:lvl>
    <w:lvl w:ilvl="3" w:tplc="486A6C8E">
      <w:start w:val="1"/>
      <w:numFmt w:val="bullet"/>
      <w:lvlText w:val=""/>
      <w:lvlJc w:val="left"/>
      <w:pPr>
        <w:tabs>
          <w:tab w:val="num" w:pos="2880"/>
        </w:tabs>
        <w:ind w:left="2880" w:hanging="360"/>
      </w:pPr>
      <w:rPr>
        <w:rFonts w:ascii="Symbol" w:hAnsi="Symbol"/>
      </w:rPr>
    </w:lvl>
    <w:lvl w:ilvl="4" w:tplc="F92EECB2">
      <w:start w:val="1"/>
      <w:numFmt w:val="bullet"/>
      <w:lvlText w:val="o"/>
      <w:lvlJc w:val="left"/>
      <w:pPr>
        <w:tabs>
          <w:tab w:val="num" w:pos="3600"/>
        </w:tabs>
        <w:ind w:left="3600" w:hanging="360"/>
      </w:pPr>
      <w:rPr>
        <w:rFonts w:ascii="Courier New" w:hAnsi="Courier New"/>
      </w:rPr>
    </w:lvl>
    <w:lvl w:ilvl="5" w:tplc="23D29FD2">
      <w:start w:val="1"/>
      <w:numFmt w:val="bullet"/>
      <w:lvlText w:val=""/>
      <w:lvlJc w:val="left"/>
      <w:pPr>
        <w:tabs>
          <w:tab w:val="num" w:pos="4320"/>
        </w:tabs>
        <w:ind w:left="4320" w:hanging="360"/>
      </w:pPr>
      <w:rPr>
        <w:rFonts w:ascii="Wingdings" w:hAnsi="Wingdings"/>
      </w:rPr>
    </w:lvl>
    <w:lvl w:ilvl="6" w:tplc="B4522808">
      <w:start w:val="1"/>
      <w:numFmt w:val="bullet"/>
      <w:lvlText w:val=""/>
      <w:lvlJc w:val="left"/>
      <w:pPr>
        <w:tabs>
          <w:tab w:val="num" w:pos="5040"/>
        </w:tabs>
        <w:ind w:left="5040" w:hanging="360"/>
      </w:pPr>
      <w:rPr>
        <w:rFonts w:ascii="Symbol" w:hAnsi="Symbol"/>
      </w:rPr>
    </w:lvl>
    <w:lvl w:ilvl="7" w:tplc="1F462B88">
      <w:start w:val="1"/>
      <w:numFmt w:val="bullet"/>
      <w:lvlText w:val="o"/>
      <w:lvlJc w:val="left"/>
      <w:pPr>
        <w:tabs>
          <w:tab w:val="num" w:pos="5760"/>
        </w:tabs>
        <w:ind w:left="5760" w:hanging="360"/>
      </w:pPr>
      <w:rPr>
        <w:rFonts w:ascii="Courier New" w:hAnsi="Courier New"/>
      </w:rPr>
    </w:lvl>
    <w:lvl w:ilvl="8" w:tplc="7F7C2CFA">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D"/>
    <w:multiLevelType w:val="hybridMultilevel"/>
    <w:tmpl w:val="0000001D"/>
    <w:lvl w:ilvl="0" w:tplc="032CEB30">
      <w:start w:val="1"/>
      <w:numFmt w:val="bullet"/>
      <w:lvlText w:val=""/>
      <w:lvlJc w:val="left"/>
      <w:pPr>
        <w:ind w:left="720" w:hanging="360"/>
      </w:pPr>
      <w:rPr>
        <w:rFonts w:ascii="Symbol" w:hAnsi="Symbol"/>
      </w:rPr>
    </w:lvl>
    <w:lvl w:ilvl="1" w:tplc="500E9A06">
      <w:start w:val="1"/>
      <w:numFmt w:val="bullet"/>
      <w:lvlText w:val="o"/>
      <w:lvlJc w:val="left"/>
      <w:pPr>
        <w:tabs>
          <w:tab w:val="num" w:pos="1440"/>
        </w:tabs>
        <w:ind w:left="1440" w:hanging="360"/>
      </w:pPr>
      <w:rPr>
        <w:rFonts w:ascii="Courier New" w:hAnsi="Courier New"/>
      </w:rPr>
    </w:lvl>
    <w:lvl w:ilvl="2" w:tplc="6D64052A">
      <w:start w:val="1"/>
      <w:numFmt w:val="bullet"/>
      <w:lvlText w:val=""/>
      <w:lvlJc w:val="left"/>
      <w:pPr>
        <w:tabs>
          <w:tab w:val="num" w:pos="2160"/>
        </w:tabs>
        <w:ind w:left="2160" w:hanging="360"/>
      </w:pPr>
      <w:rPr>
        <w:rFonts w:ascii="Wingdings" w:hAnsi="Wingdings"/>
      </w:rPr>
    </w:lvl>
    <w:lvl w:ilvl="3" w:tplc="72BC2E86">
      <w:start w:val="1"/>
      <w:numFmt w:val="bullet"/>
      <w:lvlText w:val=""/>
      <w:lvlJc w:val="left"/>
      <w:pPr>
        <w:tabs>
          <w:tab w:val="num" w:pos="2880"/>
        </w:tabs>
        <w:ind w:left="2880" w:hanging="360"/>
      </w:pPr>
      <w:rPr>
        <w:rFonts w:ascii="Symbol" w:hAnsi="Symbol"/>
      </w:rPr>
    </w:lvl>
    <w:lvl w:ilvl="4" w:tplc="4DF2A9EA">
      <w:start w:val="1"/>
      <w:numFmt w:val="bullet"/>
      <w:lvlText w:val="o"/>
      <w:lvlJc w:val="left"/>
      <w:pPr>
        <w:tabs>
          <w:tab w:val="num" w:pos="3600"/>
        </w:tabs>
        <w:ind w:left="3600" w:hanging="360"/>
      </w:pPr>
      <w:rPr>
        <w:rFonts w:ascii="Courier New" w:hAnsi="Courier New"/>
      </w:rPr>
    </w:lvl>
    <w:lvl w:ilvl="5" w:tplc="09DEC452">
      <w:start w:val="1"/>
      <w:numFmt w:val="bullet"/>
      <w:lvlText w:val=""/>
      <w:lvlJc w:val="left"/>
      <w:pPr>
        <w:tabs>
          <w:tab w:val="num" w:pos="4320"/>
        </w:tabs>
        <w:ind w:left="4320" w:hanging="360"/>
      </w:pPr>
      <w:rPr>
        <w:rFonts w:ascii="Wingdings" w:hAnsi="Wingdings"/>
      </w:rPr>
    </w:lvl>
    <w:lvl w:ilvl="6" w:tplc="07861AC4">
      <w:start w:val="1"/>
      <w:numFmt w:val="bullet"/>
      <w:lvlText w:val=""/>
      <w:lvlJc w:val="left"/>
      <w:pPr>
        <w:tabs>
          <w:tab w:val="num" w:pos="5040"/>
        </w:tabs>
        <w:ind w:left="5040" w:hanging="360"/>
      </w:pPr>
      <w:rPr>
        <w:rFonts w:ascii="Symbol" w:hAnsi="Symbol"/>
      </w:rPr>
    </w:lvl>
    <w:lvl w:ilvl="7" w:tplc="1CE003E4">
      <w:start w:val="1"/>
      <w:numFmt w:val="bullet"/>
      <w:lvlText w:val="o"/>
      <w:lvlJc w:val="left"/>
      <w:pPr>
        <w:tabs>
          <w:tab w:val="num" w:pos="5760"/>
        </w:tabs>
        <w:ind w:left="5760" w:hanging="360"/>
      </w:pPr>
      <w:rPr>
        <w:rFonts w:ascii="Courier New" w:hAnsi="Courier New"/>
      </w:rPr>
    </w:lvl>
    <w:lvl w:ilvl="8" w:tplc="9FDC2C5C">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E"/>
    <w:multiLevelType w:val="hybridMultilevel"/>
    <w:tmpl w:val="0000001E"/>
    <w:lvl w:ilvl="0" w:tplc="FFA63FB4">
      <w:start w:val="1"/>
      <w:numFmt w:val="bullet"/>
      <w:lvlText w:val=""/>
      <w:lvlJc w:val="left"/>
      <w:pPr>
        <w:ind w:left="720" w:hanging="360"/>
      </w:pPr>
      <w:rPr>
        <w:rFonts w:ascii="Symbol" w:hAnsi="Symbol"/>
      </w:rPr>
    </w:lvl>
    <w:lvl w:ilvl="1" w:tplc="29C4C57C">
      <w:start w:val="1"/>
      <w:numFmt w:val="bullet"/>
      <w:lvlText w:val="o"/>
      <w:lvlJc w:val="left"/>
      <w:pPr>
        <w:tabs>
          <w:tab w:val="num" w:pos="1440"/>
        </w:tabs>
        <w:ind w:left="1440" w:hanging="360"/>
      </w:pPr>
      <w:rPr>
        <w:rFonts w:ascii="Courier New" w:hAnsi="Courier New"/>
      </w:rPr>
    </w:lvl>
    <w:lvl w:ilvl="2" w:tplc="C9F69FD6">
      <w:start w:val="1"/>
      <w:numFmt w:val="bullet"/>
      <w:lvlText w:val=""/>
      <w:lvlJc w:val="left"/>
      <w:pPr>
        <w:tabs>
          <w:tab w:val="num" w:pos="2160"/>
        </w:tabs>
        <w:ind w:left="2160" w:hanging="360"/>
      </w:pPr>
      <w:rPr>
        <w:rFonts w:ascii="Wingdings" w:hAnsi="Wingdings"/>
      </w:rPr>
    </w:lvl>
    <w:lvl w:ilvl="3" w:tplc="55D43A7C">
      <w:start w:val="1"/>
      <w:numFmt w:val="bullet"/>
      <w:lvlText w:val=""/>
      <w:lvlJc w:val="left"/>
      <w:pPr>
        <w:tabs>
          <w:tab w:val="num" w:pos="2880"/>
        </w:tabs>
        <w:ind w:left="2880" w:hanging="360"/>
      </w:pPr>
      <w:rPr>
        <w:rFonts w:ascii="Symbol" w:hAnsi="Symbol"/>
      </w:rPr>
    </w:lvl>
    <w:lvl w:ilvl="4" w:tplc="345E6820">
      <w:start w:val="1"/>
      <w:numFmt w:val="bullet"/>
      <w:lvlText w:val="o"/>
      <w:lvlJc w:val="left"/>
      <w:pPr>
        <w:tabs>
          <w:tab w:val="num" w:pos="3600"/>
        </w:tabs>
        <w:ind w:left="3600" w:hanging="360"/>
      </w:pPr>
      <w:rPr>
        <w:rFonts w:ascii="Courier New" w:hAnsi="Courier New"/>
      </w:rPr>
    </w:lvl>
    <w:lvl w:ilvl="5" w:tplc="0A7CB6FC">
      <w:start w:val="1"/>
      <w:numFmt w:val="bullet"/>
      <w:lvlText w:val=""/>
      <w:lvlJc w:val="left"/>
      <w:pPr>
        <w:tabs>
          <w:tab w:val="num" w:pos="4320"/>
        </w:tabs>
        <w:ind w:left="4320" w:hanging="360"/>
      </w:pPr>
      <w:rPr>
        <w:rFonts w:ascii="Wingdings" w:hAnsi="Wingdings"/>
      </w:rPr>
    </w:lvl>
    <w:lvl w:ilvl="6" w:tplc="8518513A">
      <w:start w:val="1"/>
      <w:numFmt w:val="bullet"/>
      <w:lvlText w:val=""/>
      <w:lvlJc w:val="left"/>
      <w:pPr>
        <w:tabs>
          <w:tab w:val="num" w:pos="5040"/>
        </w:tabs>
        <w:ind w:left="5040" w:hanging="360"/>
      </w:pPr>
      <w:rPr>
        <w:rFonts w:ascii="Symbol" w:hAnsi="Symbol"/>
      </w:rPr>
    </w:lvl>
    <w:lvl w:ilvl="7" w:tplc="A36AB054">
      <w:start w:val="1"/>
      <w:numFmt w:val="bullet"/>
      <w:lvlText w:val="o"/>
      <w:lvlJc w:val="left"/>
      <w:pPr>
        <w:tabs>
          <w:tab w:val="num" w:pos="5760"/>
        </w:tabs>
        <w:ind w:left="5760" w:hanging="360"/>
      </w:pPr>
      <w:rPr>
        <w:rFonts w:ascii="Courier New" w:hAnsi="Courier New"/>
      </w:rPr>
    </w:lvl>
    <w:lvl w:ilvl="8" w:tplc="294A694E">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F"/>
    <w:multiLevelType w:val="multilevel"/>
    <w:tmpl w:val="0000001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20"/>
    <w:multiLevelType w:val="hybridMultilevel"/>
    <w:tmpl w:val="00000020"/>
    <w:lvl w:ilvl="0" w:tplc="5A085C16">
      <w:start w:val="1"/>
      <w:numFmt w:val="bullet"/>
      <w:lvlText w:val=""/>
      <w:lvlJc w:val="left"/>
      <w:pPr>
        <w:ind w:left="720" w:hanging="360"/>
      </w:pPr>
      <w:rPr>
        <w:rFonts w:ascii="Symbol" w:hAnsi="Symbol"/>
      </w:rPr>
    </w:lvl>
    <w:lvl w:ilvl="1" w:tplc="231A1F9A">
      <w:start w:val="1"/>
      <w:numFmt w:val="bullet"/>
      <w:lvlText w:val="o"/>
      <w:lvlJc w:val="left"/>
      <w:pPr>
        <w:tabs>
          <w:tab w:val="num" w:pos="1440"/>
        </w:tabs>
        <w:ind w:left="1440" w:hanging="360"/>
      </w:pPr>
      <w:rPr>
        <w:rFonts w:ascii="Courier New" w:hAnsi="Courier New"/>
      </w:rPr>
    </w:lvl>
    <w:lvl w:ilvl="2" w:tplc="A050CB08">
      <w:start w:val="1"/>
      <w:numFmt w:val="bullet"/>
      <w:lvlText w:val=""/>
      <w:lvlJc w:val="left"/>
      <w:pPr>
        <w:tabs>
          <w:tab w:val="num" w:pos="2160"/>
        </w:tabs>
        <w:ind w:left="2160" w:hanging="360"/>
      </w:pPr>
      <w:rPr>
        <w:rFonts w:ascii="Wingdings" w:hAnsi="Wingdings"/>
      </w:rPr>
    </w:lvl>
    <w:lvl w:ilvl="3" w:tplc="A3A80DFC">
      <w:start w:val="1"/>
      <w:numFmt w:val="bullet"/>
      <w:lvlText w:val=""/>
      <w:lvlJc w:val="left"/>
      <w:pPr>
        <w:tabs>
          <w:tab w:val="num" w:pos="2880"/>
        </w:tabs>
        <w:ind w:left="2880" w:hanging="360"/>
      </w:pPr>
      <w:rPr>
        <w:rFonts w:ascii="Symbol" w:hAnsi="Symbol"/>
      </w:rPr>
    </w:lvl>
    <w:lvl w:ilvl="4" w:tplc="D38AFB7E">
      <w:start w:val="1"/>
      <w:numFmt w:val="bullet"/>
      <w:lvlText w:val="o"/>
      <w:lvlJc w:val="left"/>
      <w:pPr>
        <w:tabs>
          <w:tab w:val="num" w:pos="3600"/>
        </w:tabs>
        <w:ind w:left="3600" w:hanging="360"/>
      </w:pPr>
      <w:rPr>
        <w:rFonts w:ascii="Courier New" w:hAnsi="Courier New"/>
      </w:rPr>
    </w:lvl>
    <w:lvl w:ilvl="5" w:tplc="9EE2C1A6">
      <w:start w:val="1"/>
      <w:numFmt w:val="bullet"/>
      <w:lvlText w:val=""/>
      <w:lvlJc w:val="left"/>
      <w:pPr>
        <w:tabs>
          <w:tab w:val="num" w:pos="4320"/>
        </w:tabs>
        <w:ind w:left="4320" w:hanging="360"/>
      </w:pPr>
      <w:rPr>
        <w:rFonts w:ascii="Wingdings" w:hAnsi="Wingdings"/>
      </w:rPr>
    </w:lvl>
    <w:lvl w:ilvl="6" w:tplc="79E2336A">
      <w:start w:val="1"/>
      <w:numFmt w:val="bullet"/>
      <w:lvlText w:val=""/>
      <w:lvlJc w:val="left"/>
      <w:pPr>
        <w:tabs>
          <w:tab w:val="num" w:pos="5040"/>
        </w:tabs>
        <w:ind w:left="5040" w:hanging="360"/>
      </w:pPr>
      <w:rPr>
        <w:rFonts w:ascii="Symbol" w:hAnsi="Symbol"/>
      </w:rPr>
    </w:lvl>
    <w:lvl w:ilvl="7" w:tplc="DFA08926">
      <w:start w:val="1"/>
      <w:numFmt w:val="bullet"/>
      <w:lvlText w:val="o"/>
      <w:lvlJc w:val="left"/>
      <w:pPr>
        <w:tabs>
          <w:tab w:val="num" w:pos="5760"/>
        </w:tabs>
        <w:ind w:left="5760" w:hanging="360"/>
      </w:pPr>
      <w:rPr>
        <w:rFonts w:ascii="Courier New" w:hAnsi="Courier New"/>
      </w:rPr>
    </w:lvl>
    <w:lvl w:ilvl="8" w:tplc="F990BD64">
      <w:start w:val="1"/>
      <w:numFmt w:val="bullet"/>
      <w:lvlText w:val=""/>
      <w:lvlJc w:val="left"/>
      <w:pPr>
        <w:tabs>
          <w:tab w:val="num" w:pos="6480"/>
        </w:tabs>
        <w:ind w:left="6480" w:hanging="360"/>
      </w:pPr>
      <w:rPr>
        <w:rFonts w:ascii="Wingdings" w:hAnsi="Wingdings"/>
      </w:rPr>
    </w:lvl>
  </w:abstractNum>
  <w:abstractNum w:abstractNumId="19" w15:restartNumberingAfterBreak="0">
    <w:nsid w:val="00000021"/>
    <w:multiLevelType w:val="hybridMultilevel"/>
    <w:tmpl w:val="00000021"/>
    <w:lvl w:ilvl="0" w:tplc="4C54A64E">
      <w:start w:val="1"/>
      <w:numFmt w:val="bullet"/>
      <w:lvlText w:val=""/>
      <w:lvlJc w:val="left"/>
      <w:pPr>
        <w:ind w:left="720" w:hanging="360"/>
      </w:pPr>
      <w:rPr>
        <w:rFonts w:ascii="Symbol" w:hAnsi="Symbol"/>
      </w:rPr>
    </w:lvl>
    <w:lvl w:ilvl="1" w:tplc="9EF45D46">
      <w:start w:val="1"/>
      <w:numFmt w:val="bullet"/>
      <w:lvlText w:val="o"/>
      <w:lvlJc w:val="left"/>
      <w:pPr>
        <w:tabs>
          <w:tab w:val="num" w:pos="1440"/>
        </w:tabs>
        <w:ind w:left="1440" w:hanging="360"/>
      </w:pPr>
      <w:rPr>
        <w:rFonts w:ascii="Courier New" w:hAnsi="Courier New"/>
      </w:rPr>
    </w:lvl>
    <w:lvl w:ilvl="2" w:tplc="E05481C4">
      <w:start w:val="1"/>
      <w:numFmt w:val="bullet"/>
      <w:lvlText w:val=""/>
      <w:lvlJc w:val="left"/>
      <w:pPr>
        <w:tabs>
          <w:tab w:val="num" w:pos="2160"/>
        </w:tabs>
        <w:ind w:left="2160" w:hanging="360"/>
      </w:pPr>
      <w:rPr>
        <w:rFonts w:ascii="Wingdings" w:hAnsi="Wingdings"/>
      </w:rPr>
    </w:lvl>
    <w:lvl w:ilvl="3" w:tplc="9F0AE0F2">
      <w:start w:val="1"/>
      <w:numFmt w:val="bullet"/>
      <w:lvlText w:val=""/>
      <w:lvlJc w:val="left"/>
      <w:pPr>
        <w:tabs>
          <w:tab w:val="num" w:pos="2880"/>
        </w:tabs>
        <w:ind w:left="2880" w:hanging="360"/>
      </w:pPr>
      <w:rPr>
        <w:rFonts w:ascii="Symbol" w:hAnsi="Symbol"/>
      </w:rPr>
    </w:lvl>
    <w:lvl w:ilvl="4" w:tplc="5DEA4748">
      <w:start w:val="1"/>
      <w:numFmt w:val="bullet"/>
      <w:lvlText w:val="o"/>
      <w:lvlJc w:val="left"/>
      <w:pPr>
        <w:tabs>
          <w:tab w:val="num" w:pos="3600"/>
        </w:tabs>
        <w:ind w:left="3600" w:hanging="360"/>
      </w:pPr>
      <w:rPr>
        <w:rFonts w:ascii="Courier New" w:hAnsi="Courier New"/>
      </w:rPr>
    </w:lvl>
    <w:lvl w:ilvl="5" w:tplc="FC969E58">
      <w:start w:val="1"/>
      <w:numFmt w:val="bullet"/>
      <w:lvlText w:val=""/>
      <w:lvlJc w:val="left"/>
      <w:pPr>
        <w:tabs>
          <w:tab w:val="num" w:pos="4320"/>
        </w:tabs>
        <w:ind w:left="4320" w:hanging="360"/>
      </w:pPr>
      <w:rPr>
        <w:rFonts w:ascii="Wingdings" w:hAnsi="Wingdings"/>
      </w:rPr>
    </w:lvl>
    <w:lvl w:ilvl="6" w:tplc="0D9EE812">
      <w:start w:val="1"/>
      <w:numFmt w:val="bullet"/>
      <w:lvlText w:val=""/>
      <w:lvlJc w:val="left"/>
      <w:pPr>
        <w:tabs>
          <w:tab w:val="num" w:pos="5040"/>
        </w:tabs>
        <w:ind w:left="5040" w:hanging="360"/>
      </w:pPr>
      <w:rPr>
        <w:rFonts w:ascii="Symbol" w:hAnsi="Symbol"/>
      </w:rPr>
    </w:lvl>
    <w:lvl w:ilvl="7" w:tplc="BBA67CEE">
      <w:start w:val="1"/>
      <w:numFmt w:val="bullet"/>
      <w:lvlText w:val="o"/>
      <w:lvlJc w:val="left"/>
      <w:pPr>
        <w:tabs>
          <w:tab w:val="num" w:pos="5760"/>
        </w:tabs>
        <w:ind w:left="5760" w:hanging="360"/>
      </w:pPr>
      <w:rPr>
        <w:rFonts w:ascii="Courier New" w:hAnsi="Courier New"/>
      </w:rPr>
    </w:lvl>
    <w:lvl w:ilvl="8" w:tplc="3C529DB0">
      <w:start w:val="1"/>
      <w:numFmt w:val="bullet"/>
      <w:lvlText w:val=""/>
      <w:lvlJc w:val="left"/>
      <w:pPr>
        <w:tabs>
          <w:tab w:val="num" w:pos="6480"/>
        </w:tabs>
        <w:ind w:left="6480" w:hanging="360"/>
      </w:pPr>
      <w:rPr>
        <w:rFonts w:ascii="Wingdings" w:hAnsi="Wingdings"/>
      </w:rPr>
    </w:lvl>
  </w:abstractNum>
  <w:abstractNum w:abstractNumId="20" w15:restartNumberingAfterBreak="0">
    <w:nsid w:val="00000022"/>
    <w:multiLevelType w:val="hybridMultilevel"/>
    <w:tmpl w:val="00000022"/>
    <w:lvl w:ilvl="0" w:tplc="9B3CBC2E">
      <w:start w:val="1"/>
      <w:numFmt w:val="bullet"/>
      <w:lvlText w:val=""/>
      <w:lvlJc w:val="left"/>
      <w:pPr>
        <w:ind w:left="720" w:hanging="360"/>
      </w:pPr>
      <w:rPr>
        <w:rFonts w:ascii="Symbol" w:hAnsi="Symbol"/>
      </w:rPr>
    </w:lvl>
    <w:lvl w:ilvl="1" w:tplc="BFF49BA6">
      <w:start w:val="1"/>
      <w:numFmt w:val="bullet"/>
      <w:lvlText w:val="o"/>
      <w:lvlJc w:val="left"/>
      <w:pPr>
        <w:tabs>
          <w:tab w:val="num" w:pos="1440"/>
        </w:tabs>
        <w:ind w:left="1440" w:hanging="360"/>
      </w:pPr>
      <w:rPr>
        <w:rFonts w:ascii="Courier New" w:hAnsi="Courier New"/>
      </w:rPr>
    </w:lvl>
    <w:lvl w:ilvl="2" w:tplc="D42A0A6C">
      <w:start w:val="1"/>
      <w:numFmt w:val="bullet"/>
      <w:lvlText w:val=""/>
      <w:lvlJc w:val="left"/>
      <w:pPr>
        <w:tabs>
          <w:tab w:val="num" w:pos="2160"/>
        </w:tabs>
        <w:ind w:left="2160" w:hanging="360"/>
      </w:pPr>
      <w:rPr>
        <w:rFonts w:ascii="Wingdings" w:hAnsi="Wingdings"/>
      </w:rPr>
    </w:lvl>
    <w:lvl w:ilvl="3" w:tplc="4EFA60D2">
      <w:start w:val="1"/>
      <w:numFmt w:val="bullet"/>
      <w:lvlText w:val=""/>
      <w:lvlJc w:val="left"/>
      <w:pPr>
        <w:tabs>
          <w:tab w:val="num" w:pos="2880"/>
        </w:tabs>
        <w:ind w:left="2880" w:hanging="360"/>
      </w:pPr>
      <w:rPr>
        <w:rFonts w:ascii="Symbol" w:hAnsi="Symbol"/>
      </w:rPr>
    </w:lvl>
    <w:lvl w:ilvl="4" w:tplc="BE38E756">
      <w:start w:val="1"/>
      <w:numFmt w:val="bullet"/>
      <w:lvlText w:val="o"/>
      <w:lvlJc w:val="left"/>
      <w:pPr>
        <w:tabs>
          <w:tab w:val="num" w:pos="3600"/>
        </w:tabs>
        <w:ind w:left="3600" w:hanging="360"/>
      </w:pPr>
      <w:rPr>
        <w:rFonts w:ascii="Courier New" w:hAnsi="Courier New"/>
      </w:rPr>
    </w:lvl>
    <w:lvl w:ilvl="5" w:tplc="88A80ACC">
      <w:start w:val="1"/>
      <w:numFmt w:val="bullet"/>
      <w:lvlText w:val=""/>
      <w:lvlJc w:val="left"/>
      <w:pPr>
        <w:tabs>
          <w:tab w:val="num" w:pos="4320"/>
        </w:tabs>
        <w:ind w:left="4320" w:hanging="360"/>
      </w:pPr>
      <w:rPr>
        <w:rFonts w:ascii="Wingdings" w:hAnsi="Wingdings"/>
      </w:rPr>
    </w:lvl>
    <w:lvl w:ilvl="6" w:tplc="A1C696CE">
      <w:start w:val="1"/>
      <w:numFmt w:val="bullet"/>
      <w:lvlText w:val=""/>
      <w:lvlJc w:val="left"/>
      <w:pPr>
        <w:tabs>
          <w:tab w:val="num" w:pos="5040"/>
        </w:tabs>
        <w:ind w:left="5040" w:hanging="360"/>
      </w:pPr>
      <w:rPr>
        <w:rFonts w:ascii="Symbol" w:hAnsi="Symbol"/>
      </w:rPr>
    </w:lvl>
    <w:lvl w:ilvl="7" w:tplc="EF5431AC">
      <w:start w:val="1"/>
      <w:numFmt w:val="bullet"/>
      <w:lvlText w:val="o"/>
      <w:lvlJc w:val="left"/>
      <w:pPr>
        <w:tabs>
          <w:tab w:val="num" w:pos="5760"/>
        </w:tabs>
        <w:ind w:left="5760" w:hanging="360"/>
      </w:pPr>
      <w:rPr>
        <w:rFonts w:ascii="Courier New" w:hAnsi="Courier New"/>
      </w:rPr>
    </w:lvl>
    <w:lvl w:ilvl="8" w:tplc="F634B572">
      <w:start w:val="1"/>
      <w:numFmt w:val="bullet"/>
      <w:lvlText w:val=""/>
      <w:lvlJc w:val="left"/>
      <w:pPr>
        <w:tabs>
          <w:tab w:val="num" w:pos="6480"/>
        </w:tabs>
        <w:ind w:left="6480" w:hanging="360"/>
      </w:pPr>
      <w:rPr>
        <w:rFonts w:ascii="Wingdings" w:hAnsi="Wingdings"/>
      </w:rPr>
    </w:lvl>
  </w:abstractNum>
  <w:abstractNum w:abstractNumId="21" w15:restartNumberingAfterBreak="0">
    <w:nsid w:val="00000023"/>
    <w:multiLevelType w:val="hybridMultilevel"/>
    <w:tmpl w:val="00000023"/>
    <w:lvl w:ilvl="0" w:tplc="1F6A9502">
      <w:start w:val="1"/>
      <w:numFmt w:val="bullet"/>
      <w:lvlText w:val=""/>
      <w:lvlJc w:val="left"/>
      <w:pPr>
        <w:ind w:left="720" w:hanging="360"/>
      </w:pPr>
      <w:rPr>
        <w:rFonts w:ascii="Symbol" w:hAnsi="Symbol"/>
      </w:rPr>
    </w:lvl>
    <w:lvl w:ilvl="1" w:tplc="0326483E">
      <w:start w:val="1"/>
      <w:numFmt w:val="bullet"/>
      <w:lvlText w:val="o"/>
      <w:lvlJc w:val="left"/>
      <w:pPr>
        <w:tabs>
          <w:tab w:val="num" w:pos="1440"/>
        </w:tabs>
        <w:ind w:left="1440" w:hanging="360"/>
      </w:pPr>
      <w:rPr>
        <w:rFonts w:ascii="Courier New" w:hAnsi="Courier New"/>
      </w:rPr>
    </w:lvl>
    <w:lvl w:ilvl="2" w:tplc="D63448A8">
      <w:start w:val="1"/>
      <w:numFmt w:val="bullet"/>
      <w:lvlText w:val=""/>
      <w:lvlJc w:val="left"/>
      <w:pPr>
        <w:tabs>
          <w:tab w:val="num" w:pos="2160"/>
        </w:tabs>
        <w:ind w:left="2160" w:hanging="360"/>
      </w:pPr>
      <w:rPr>
        <w:rFonts w:ascii="Wingdings" w:hAnsi="Wingdings"/>
      </w:rPr>
    </w:lvl>
    <w:lvl w:ilvl="3" w:tplc="A64EA1D0">
      <w:start w:val="1"/>
      <w:numFmt w:val="bullet"/>
      <w:lvlText w:val=""/>
      <w:lvlJc w:val="left"/>
      <w:pPr>
        <w:tabs>
          <w:tab w:val="num" w:pos="2880"/>
        </w:tabs>
        <w:ind w:left="2880" w:hanging="360"/>
      </w:pPr>
      <w:rPr>
        <w:rFonts w:ascii="Symbol" w:hAnsi="Symbol"/>
      </w:rPr>
    </w:lvl>
    <w:lvl w:ilvl="4" w:tplc="0FD00A32">
      <w:start w:val="1"/>
      <w:numFmt w:val="bullet"/>
      <w:lvlText w:val="o"/>
      <w:lvlJc w:val="left"/>
      <w:pPr>
        <w:tabs>
          <w:tab w:val="num" w:pos="3600"/>
        </w:tabs>
        <w:ind w:left="3600" w:hanging="360"/>
      </w:pPr>
      <w:rPr>
        <w:rFonts w:ascii="Courier New" w:hAnsi="Courier New"/>
      </w:rPr>
    </w:lvl>
    <w:lvl w:ilvl="5" w:tplc="76A406C6">
      <w:start w:val="1"/>
      <w:numFmt w:val="bullet"/>
      <w:lvlText w:val=""/>
      <w:lvlJc w:val="left"/>
      <w:pPr>
        <w:tabs>
          <w:tab w:val="num" w:pos="4320"/>
        </w:tabs>
        <w:ind w:left="4320" w:hanging="360"/>
      </w:pPr>
      <w:rPr>
        <w:rFonts w:ascii="Wingdings" w:hAnsi="Wingdings"/>
      </w:rPr>
    </w:lvl>
    <w:lvl w:ilvl="6" w:tplc="58D67C10">
      <w:start w:val="1"/>
      <w:numFmt w:val="bullet"/>
      <w:lvlText w:val=""/>
      <w:lvlJc w:val="left"/>
      <w:pPr>
        <w:tabs>
          <w:tab w:val="num" w:pos="5040"/>
        </w:tabs>
        <w:ind w:left="5040" w:hanging="360"/>
      </w:pPr>
      <w:rPr>
        <w:rFonts w:ascii="Symbol" w:hAnsi="Symbol"/>
      </w:rPr>
    </w:lvl>
    <w:lvl w:ilvl="7" w:tplc="17C07D38">
      <w:start w:val="1"/>
      <w:numFmt w:val="bullet"/>
      <w:lvlText w:val="o"/>
      <w:lvlJc w:val="left"/>
      <w:pPr>
        <w:tabs>
          <w:tab w:val="num" w:pos="5760"/>
        </w:tabs>
        <w:ind w:left="5760" w:hanging="360"/>
      </w:pPr>
      <w:rPr>
        <w:rFonts w:ascii="Courier New" w:hAnsi="Courier New"/>
      </w:rPr>
    </w:lvl>
    <w:lvl w:ilvl="8" w:tplc="338834FE">
      <w:start w:val="1"/>
      <w:numFmt w:val="bullet"/>
      <w:lvlText w:val=""/>
      <w:lvlJc w:val="left"/>
      <w:pPr>
        <w:tabs>
          <w:tab w:val="num" w:pos="6480"/>
        </w:tabs>
        <w:ind w:left="6480" w:hanging="360"/>
      </w:pPr>
      <w:rPr>
        <w:rFonts w:ascii="Wingdings" w:hAnsi="Wingdings"/>
      </w:rPr>
    </w:lvl>
  </w:abstractNum>
  <w:abstractNum w:abstractNumId="22" w15:restartNumberingAfterBreak="0">
    <w:nsid w:val="00000024"/>
    <w:multiLevelType w:val="multilevel"/>
    <w:tmpl w:val="0000002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25"/>
    <w:multiLevelType w:val="hybridMultilevel"/>
    <w:tmpl w:val="00000025"/>
    <w:lvl w:ilvl="0" w:tplc="BFA0F82C">
      <w:start w:val="1"/>
      <w:numFmt w:val="bullet"/>
      <w:lvlText w:val=""/>
      <w:lvlJc w:val="left"/>
      <w:pPr>
        <w:ind w:left="720" w:hanging="360"/>
      </w:pPr>
      <w:rPr>
        <w:rFonts w:ascii="Symbol" w:hAnsi="Symbol"/>
      </w:rPr>
    </w:lvl>
    <w:lvl w:ilvl="1" w:tplc="5AC80934">
      <w:start w:val="1"/>
      <w:numFmt w:val="bullet"/>
      <w:lvlText w:val="o"/>
      <w:lvlJc w:val="left"/>
      <w:pPr>
        <w:tabs>
          <w:tab w:val="num" w:pos="1440"/>
        </w:tabs>
        <w:ind w:left="1440" w:hanging="360"/>
      </w:pPr>
      <w:rPr>
        <w:rFonts w:ascii="Courier New" w:hAnsi="Courier New"/>
      </w:rPr>
    </w:lvl>
    <w:lvl w:ilvl="2" w:tplc="8064DE42">
      <w:start w:val="1"/>
      <w:numFmt w:val="bullet"/>
      <w:lvlText w:val=""/>
      <w:lvlJc w:val="left"/>
      <w:pPr>
        <w:tabs>
          <w:tab w:val="num" w:pos="2160"/>
        </w:tabs>
        <w:ind w:left="2160" w:hanging="360"/>
      </w:pPr>
      <w:rPr>
        <w:rFonts w:ascii="Wingdings" w:hAnsi="Wingdings"/>
      </w:rPr>
    </w:lvl>
    <w:lvl w:ilvl="3" w:tplc="1B222F28">
      <w:start w:val="1"/>
      <w:numFmt w:val="bullet"/>
      <w:lvlText w:val=""/>
      <w:lvlJc w:val="left"/>
      <w:pPr>
        <w:tabs>
          <w:tab w:val="num" w:pos="2880"/>
        </w:tabs>
        <w:ind w:left="2880" w:hanging="360"/>
      </w:pPr>
      <w:rPr>
        <w:rFonts w:ascii="Symbol" w:hAnsi="Symbol"/>
      </w:rPr>
    </w:lvl>
    <w:lvl w:ilvl="4" w:tplc="89F87312">
      <w:start w:val="1"/>
      <w:numFmt w:val="bullet"/>
      <w:lvlText w:val="o"/>
      <w:lvlJc w:val="left"/>
      <w:pPr>
        <w:tabs>
          <w:tab w:val="num" w:pos="3600"/>
        </w:tabs>
        <w:ind w:left="3600" w:hanging="360"/>
      </w:pPr>
      <w:rPr>
        <w:rFonts w:ascii="Courier New" w:hAnsi="Courier New"/>
      </w:rPr>
    </w:lvl>
    <w:lvl w:ilvl="5" w:tplc="00F06BA2">
      <w:start w:val="1"/>
      <w:numFmt w:val="bullet"/>
      <w:lvlText w:val=""/>
      <w:lvlJc w:val="left"/>
      <w:pPr>
        <w:tabs>
          <w:tab w:val="num" w:pos="4320"/>
        </w:tabs>
        <w:ind w:left="4320" w:hanging="360"/>
      </w:pPr>
      <w:rPr>
        <w:rFonts w:ascii="Wingdings" w:hAnsi="Wingdings"/>
      </w:rPr>
    </w:lvl>
    <w:lvl w:ilvl="6" w:tplc="9F504EC2">
      <w:start w:val="1"/>
      <w:numFmt w:val="bullet"/>
      <w:lvlText w:val=""/>
      <w:lvlJc w:val="left"/>
      <w:pPr>
        <w:tabs>
          <w:tab w:val="num" w:pos="5040"/>
        </w:tabs>
        <w:ind w:left="5040" w:hanging="360"/>
      </w:pPr>
      <w:rPr>
        <w:rFonts w:ascii="Symbol" w:hAnsi="Symbol"/>
      </w:rPr>
    </w:lvl>
    <w:lvl w:ilvl="7" w:tplc="FF1460EC">
      <w:start w:val="1"/>
      <w:numFmt w:val="bullet"/>
      <w:lvlText w:val="o"/>
      <w:lvlJc w:val="left"/>
      <w:pPr>
        <w:tabs>
          <w:tab w:val="num" w:pos="5760"/>
        </w:tabs>
        <w:ind w:left="5760" w:hanging="360"/>
      </w:pPr>
      <w:rPr>
        <w:rFonts w:ascii="Courier New" w:hAnsi="Courier New"/>
      </w:rPr>
    </w:lvl>
    <w:lvl w:ilvl="8" w:tplc="D750C736">
      <w:start w:val="1"/>
      <w:numFmt w:val="bullet"/>
      <w:lvlText w:val=""/>
      <w:lvlJc w:val="left"/>
      <w:pPr>
        <w:tabs>
          <w:tab w:val="num" w:pos="6480"/>
        </w:tabs>
        <w:ind w:left="6480" w:hanging="360"/>
      </w:pPr>
      <w:rPr>
        <w:rFonts w:ascii="Wingdings" w:hAnsi="Wingdings"/>
      </w:rPr>
    </w:lvl>
  </w:abstractNum>
  <w:abstractNum w:abstractNumId="24" w15:restartNumberingAfterBreak="0">
    <w:nsid w:val="00000026"/>
    <w:multiLevelType w:val="hybridMultilevel"/>
    <w:tmpl w:val="00000026"/>
    <w:lvl w:ilvl="0" w:tplc="4B044416">
      <w:start w:val="1"/>
      <w:numFmt w:val="bullet"/>
      <w:lvlText w:val=""/>
      <w:lvlJc w:val="left"/>
      <w:pPr>
        <w:ind w:left="720" w:hanging="360"/>
      </w:pPr>
      <w:rPr>
        <w:rFonts w:ascii="Symbol" w:hAnsi="Symbol"/>
      </w:rPr>
    </w:lvl>
    <w:lvl w:ilvl="1" w:tplc="5FD033A2">
      <w:start w:val="1"/>
      <w:numFmt w:val="bullet"/>
      <w:lvlText w:val="o"/>
      <w:lvlJc w:val="left"/>
      <w:pPr>
        <w:tabs>
          <w:tab w:val="num" w:pos="1440"/>
        </w:tabs>
        <w:ind w:left="1440" w:hanging="360"/>
      </w:pPr>
      <w:rPr>
        <w:rFonts w:ascii="Courier New" w:hAnsi="Courier New"/>
      </w:rPr>
    </w:lvl>
    <w:lvl w:ilvl="2" w:tplc="524E05F2">
      <w:start w:val="1"/>
      <w:numFmt w:val="bullet"/>
      <w:lvlText w:val=""/>
      <w:lvlJc w:val="left"/>
      <w:pPr>
        <w:tabs>
          <w:tab w:val="num" w:pos="2160"/>
        </w:tabs>
        <w:ind w:left="2160" w:hanging="360"/>
      </w:pPr>
      <w:rPr>
        <w:rFonts w:ascii="Wingdings" w:hAnsi="Wingdings"/>
      </w:rPr>
    </w:lvl>
    <w:lvl w:ilvl="3" w:tplc="6C2C67EC">
      <w:start w:val="1"/>
      <w:numFmt w:val="bullet"/>
      <w:lvlText w:val=""/>
      <w:lvlJc w:val="left"/>
      <w:pPr>
        <w:tabs>
          <w:tab w:val="num" w:pos="2880"/>
        </w:tabs>
        <w:ind w:left="2880" w:hanging="360"/>
      </w:pPr>
      <w:rPr>
        <w:rFonts w:ascii="Symbol" w:hAnsi="Symbol"/>
      </w:rPr>
    </w:lvl>
    <w:lvl w:ilvl="4" w:tplc="422E3232">
      <w:start w:val="1"/>
      <w:numFmt w:val="bullet"/>
      <w:lvlText w:val="o"/>
      <w:lvlJc w:val="left"/>
      <w:pPr>
        <w:tabs>
          <w:tab w:val="num" w:pos="3600"/>
        </w:tabs>
        <w:ind w:left="3600" w:hanging="360"/>
      </w:pPr>
      <w:rPr>
        <w:rFonts w:ascii="Courier New" w:hAnsi="Courier New"/>
      </w:rPr>
    </w:lvl>
    <w:lvl w:ilvl="5" w:tplc="17964D2E">
      <w:start w:val="1"/>
      <w:numFmt w:val="bullet"/>
      <w:lvlText w:val=""/>
      <w:lvlJc w:val="left"/>
      <w:pPr>
        <w:tabs>
          <w:tab w:val="num" w:pos="4320"/>
        </w:tabs>
        <w:ind w:left="4320" w:hanging="360"/>
      </w:pPr>
      <w:rPr>
        <w:rFonts w:ascii="Wingdings" w:hAnsi="Wingdings"/>
      </w:rPr>
    </w:lvl>
    <w:lvl w:ilvl="6" w:tplc="6ADE3070">
      <w:start w:val="1"/>
      <w:numFmt w:val="bullet"/>
      <w:lvlText w:val=""/>
      <w:lvlJc w:val="left"/>
      <w:pPr>
        <w:tabs>
          <w:tab w:val="num" w:pos="5040"/>
        </w:tabs>
        <w:ind w:left="5040" w:hanging="360"/>
      </w:pPr>
      <w:rPr>
        <w:rFonts w:ascii="Symbol" w:hAnsi="Symbol"/>
      </w:rPr>
    </w:lvl>
    <w:lvl w:ilvl="7" w:tplc="C00C16D6">
      <w:start w:val="1"/>
      <w:numFmt w:val="bullet"/>
      <w:lvlText w:val="o"/>
      <w:lvlJc w:val="left"/>
      <w:pPr>
        <w:tabs>
          <w:tab w:val="num" w:pos="5760"/>
        </w:tabs>
        <w:ind w:left="5760" w:hanging="360"/>
      </w:pPr>
      <w:rPr>
        <w:rFonts w:ascii="Courier New" w:hAnsi="Courier New"/>
      </w:rPr>
    </w:lvl>
    <w:lvl w:ilvl="8" w:tplc="8056D686">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yka Peeva">
    <w15:presenceInfo w15:providerId="None" w15:userId="Siyka Pe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B1"/>
    <w:rsid w:val="00010515"/>
    <w:rsid w:val="000466C4"/>
    <w:rsid w:val="000A265D"/>
    <w:rsid w:val="000C75D5"/>
    <w:rsid w:val="00104971"/>
    <w:rsid w:val="00116A39"/>
    <w:rsid w:val="00136D2D"/>
    <w:rsid w:val="0014376B"/>
    <w:rsid w:val="001756EE"/>
    <w:rsid w:val="001E7E41"/>
    <w:rsid w:val="00222E5D"/>
    <w:rsid w:val="002818C2"/>
    <w:rsid w:val="002C44E3"/>
    <w:rsid w:val="00372BAD"/>
    <w:rsid w:val="00382A26"/>
    <w:rsid w:val="003A7827"/>
    <w:rsid w:val="003F1650"/>
    <w:rsid w:val="003F510F"/>
    <w:rsid w:val="00461153"/>
    <w:rsid w:val="00493CA5"/>
    <w:rsid w:val="004B43B9"/>
    <w:rsid w:val="004B6652"/>
    <w:rsid w:val="004B6812"/>
    <w:rsid w:val="00514967"/>
    <w:rsid w:val="00582A3F"/>
    <w:rsid w:val="00583BE9"/>
    <w:rsid w:val="005D7668"/>
    <w:rsid w:val="005F5FB0"/>
    <w:rsid w:val="006051B3"/>
    <w:rsid w:val="00622026"/>
    <w:rsid w:val="00677E71"/>
    <w:rsid w:val="00695225"/>
    <w:rsid w:val="006B110B"/>
    <w:rsid w:val="006C23D8"/>
    <w:rsid w:val="006C30E7"/>
    <w:rsid w:val="006D7840"/>
    <w:rsid w:val="00723E99"/>
    <w:rsid w:val="00742250"/>
    <w:rsid w:val="007709B8"/>
    <w:rsid w:val="007D70D9"/>
    <w:rsid w:val="007F1FD3"/>
    <w:rsid w:val="00810C39"/>
    <w:rsid w:val="00827E66"/>
    <w:rsid w:val="0088685D"/>
    <w:rsid w:val="008F4523"/>
    <w:rsid w:val="009444A0"/>
    <w:rsid w:val="0096471A"/>
    <w:rsid w:val="009C1B0F"/>
    <w:rsid w:val="009C7566"/>
    <w:rsid w:val="009C783C"/>
    <w:rsid w:val="009D7E54"/>
    <w:rsid w:val="009E3F64"/>
    <w:rsid w:val="009F6014"/>
    <w:rsid w:val="009F79A6"/>
    <w:rsid w:val="00A50428"/>
    <w:rsid w:val="00AD6ED0"/>
    <w:rsid w:val="00B52101"/>
    <w:rsid w:val="00B613B1"/>
    <w:rsid w:val="00B820A3"/>
    <w:rsid w:val="00B90C03"/>
    <w:rsid w:val="00BD30C1"/>
    <w:rsid w:val="00C05DFA"/>
    <w:rsid w:val="00C23700"/>
    <w:rsid w:val="00C85859"/>
    <w:rsid w:val="00CA2C95"/>
    <w:rsid w:val="00CC0946"/>
    <w:rsid w:val="00CD011F"/>
    <w:rsid w:val="00CD3319"/>
    <w:rsid w:val="00D20FCE"/>
    <w:rsid w:val="00D44A9E"/>
    <w:rsid w:val="00D57808"/>
    <w:rsid w:val="00DA2D82"/>
    <w:rsid w:val="00DB558D"/>
    <w:rsid w:val="00DC17C8"/>
    <w:rsid w:val="00E006A2"/>
    <w:rsid w:val="00E01EC8"/>
    <w:rsid w:val="00E430DF"/>
    <w:rsid w:val="00EA3A6A"/>
    <w:rsid w:val="00ED23F8"/>
    <w:rsid w:val="00ED45E3"/>
    <w:rsid w:val="00F1185C"/>
    <w:rsid w:val="00F25342"/>
    <w:rsid w:val="00F77DD8"/>
    <w:rsid w:val="00F87EA0"/>
    <w:rsid w:val="00FA7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3434A"/>
  <w15:docId w15:val="{44A9FC3F-5291-4209-8F05-02834DAF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3F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D23F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D23F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D23F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D23F8"/>
    <w:pPr>
      <w:keepNext/>
      <w:spacing w:before="240" w:after="60"/>
      <w:outlineLvl w:val="3"/>
    </w:pPr>
    <w:rPr>
      <w:b/>
      <w:bCs/>
      <w:sz w:val="28"/>
      <w:szCs w:val="28"/>
    </w:rPr>
  </w:style>
  <w:style w:type="paragraph" w:styleId="Heading5">
    <w:name w:val="heading 5"/>
    <w:basedOn w:val="Normal"/>
    <w:next w:val="Normal"/>
    <w:link w:val="Heading5Char"/>
    <w:qFormat/>
    <w:rsid w:val="00ED23F8"/>
    <w:pPr>
      <w:spacing w:before="240" w:after="60"/>
      <w:outlineLvl w:val="4"/>
    </w:pPr>
    <w:rPr>
      <w:b/>
      <w:bCs/>
      <w:i/>
      <w:iCs/>
      <w:sz w:val="26"/>
      <w:szCs w:val="26"/>
    </w:rPr>
  </w:style>
  <w:style w:type="paragraph" w:styleId="Heading6">
    <w:name w:val="heading 6"/>
    <w:basedOn w:val="Normal"/>
    <w:next w:val="Normal"/>
    <w:link w:val="Heading6Char"/>
    <w:qFormat/>
    <w:rsid w:val="00ED23F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23F8"/>
    <w:rPr>
      <w:rFonts w:ascii="Arial" w:eastAsia="Times New Roman" w:hAnsi="Arial" w:cs="Arial"/>
      <w:b/>
      <w:bCs/>
      <w:kern w:val="32"/>
      <w:sz w:val="32"/>
      <w:szCs w:val="32"/>
    </w:rPr>
  </w:style>
  <w:style w:type="character" w:customStyle="1" w:styleId="Heading2Char">
    <w:name w:val="Heading 2 Char"/>
    <w:basedOn w:val="DefaultParagraphFont"/>
    <w:link w:val="Heading2"/>
    <w:rsid w:val="00ED23F8"/>
    <w:rPr>
      <w:rFonts w:ascii="Arial" w:eastAsia="Times New Roman" w:hAnsi="Arial" w:cs="Arial"/>
      <w:b/>
      <w:bCs/>
      <w:i/>
      <w:iCs/>
      <w:sz w:val="28"/>
      <w:szCs w:val="28"/>
    </w:rPr>
  </w:style>
  <w:style w:type="character" w:customStyle="1" w:styleId="Heading3Char">
    <w:name w:val="Heading 3 Char"/>
    <w:basedOn w:val="DefaultParagraphFont"/>
    <w:link w:val="Heading3"/>
    <w:rsid w:val="00ED23F8"/>
    <w:rPr>
      <w:rFonts w:ascii="Arial" w:eastAsia="Times New Roman" w:hAnsi="Arial" w:cs="Arial"/>
      <w:b/>
      <w:bCs/>
      <w:sz w:val="26"/>
      <w:szCs w:val="26"/>
    </w:rPr>
  </w:style>
  <w:style w:type="character" w:customStyle="1" w:styleId="Heading4Char">
    <w:name w:val="Heading 4 Char"/>
    <w:basedOn w:val="DefaultParagraphFont"/>
    <w:link w:val="Heading4"/>
    <w:rsid w:val="00ED23F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ED23F8"/>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ED23F8"/>
    <w:rPr>
      <w:rFonts w:ascii="Times New Roman" w:eastAsia="Times New Roman" w:hAnsi="Times New Roman" w:cs="Times New Roman"/>
      <w:b/>
      <w:bCs/>
    </w:rPr>
  </w:style>
  <w:style w:type="character" w:customStyle="1" w:styleId="ql-cursor">
    <w:name w:val="ql-cursor"/>
    <w:basedOn w:val="DefaultParagraphFont"/>
    <w:rsid w:val="00ED23F8"/>
  </w:style>
  <w:style w:type="paragraph" w:customStyle="1" w:styleId="qlbt-cell-lineql-align-justify">
    <w:name w:val="qlbt-cell-line ql-align-justify"/>
    <w:basedOn w:val="Normal"/>
    <w:rsid w:val="00ED23F8"/>
  </w:style>
  <w:style w:type="paragraph" w:customStyle="1" w:styleId="qlbt-cell-line">
    <w:name w:val="qlbt-cell-line"/>
    <w:basedOn w:val="Normal"/>
    <w:rsid w:val="00ED23F8"/>
  </w:style>
  <w:style w:type="table" w:customStyle="1" w:styleId="quill-better-table">
    <w:name w:val="quill-better-table"/>
    <w:basedOn w:val="TableNormal"/>
    <w:rsid w:val="00ED23F8"/>
    <w:pPr>
      <w:spacing w:after="0" w:line="240" w:lineRule="auto"/>
    </w:pPr>
    <w:rPr>
      <w:rFonts w:ascii="Times New Roman" w:eastAsia="Times New Roman" w:hAnsi="Times New Roman" w:cs="Times New Roman"/>
      <w:sz w:val="20"/>
      <w:szCs w:val="20"/>
    </w:rPr>
    <w:tblPr/>
  </w:style>
  <w:style w:type="paragraph" w:customStyle="1" w:styleId="qlbt-cell-lineql-align-center">
    <w:name w:val="qlbt-cell-line ql-align-center"/>
    <w:basedOn w:val="Normal"/>
    <w:rsid w:val="00ED23F8"/>
  </w:style>
  <w:style w:type="paragraph" w:customStyle="1" w:styleId="ql-align-center">
    <w:name w:val="ql-align-center"/>
    <w:basedOn w:val="Normal"/>
    <w:rsid w:val="00ED23F8"/>
  </w:style>
  <w:style w:type="character" w:customStyle="1" w:styleId="ql-ui">
    <w:name w:val="ql-ui"/>
    <w:basedOn w:val="DefaultParagraphFont"/>
    <w:rsid w:val="00ED23F8"/>
  </w:style>
  <w:style w:type="paragraph" w:customStyle="1" w:styleId="qlbt-cell-lineql-align-right">
    <w:name w:val="qlbt-cell-line ql-align-right"/>
    <w:basedOn w:val="Normal"/>
    <w:rsid w:val="00ED23F8"/>
  </w:style>
  <w:style w:type="character" w:styleId="Hyperlink">
    <w:name w:val="Hyperlink"/>
    <w:basedOn w:val="DefaultParagraphFont"/>
    <w:rsid w:val="00ED23F8"/>
    <w:rPr>
      <w:color w:val="0000FF"/>
      <w:u w:val="single"/>
    </w:rPr>
  </w:style>
  <w:style w:type="paragraph" w:styleId="TOC2">
    <w:name w:val="toc 2"/>
    <w:basedOn w:val="Normal"/>
    <w:next w:val="Normal"/>
    <w:autoRedefine/>
    <w:rsid w:val="00ED23F8"/>
    <w:pPr>
      <w:ind w:left="240"/>
    </w:pPr>
  </w:style>
  <w:style w:type="paragraph" w:styleId="TOC3">
    <w:name w:val="toc 3"/>
    <w:basedOn w:val="Normal"/>
    <w:next w:val="Normal"/>
    <w:autoRedefine/>
    <w:rsid w:val="00ED23F8"/>
    <w:pPr>
      <w:ind w:left="480"/>
    </w:pPr>
  </w:style>
  <w:style w:type="paragraph" w:styleId="TOC4">
    <w:name w:val="toc 4"/>
    <w:basedOn w:val="Normal"/>
    <w:next w:val="Normal"/>
    <w:autoRedefine/>
    <w:rsid w:val="00ED23F8"/>
    <w:pPr>
      <w:ind w:left="720"/>
    </w:pPr>
  </w:style>
  <w:style w:type="paragraph" w:styleId="TOC5">
    <w:name w:val="toc 5"/>
    <w:basedOn w:val="Normal"/>
    <w:next w:val="Normal"/>
    <w:autoRedefine/>
    <w:rsid w:val="00ED23F8"/>
    <w:pPr>
      <w:ind w:left="960"/>
    </w:pPr>
  </w:style>
  <w:style w:type="paragraph" w:styleId="TOC1">
    <w:name w:val="toc 1"/>
    <w:basedOn w:val="Normal"/>
    <w:next w:val="Normal"/>
    <w:autoRedefine/>
    <w:rsid w:val="00ED23F8"/>
  </w:style>
  <w:style w:type="paragraph" w:styleId="TOC6">
    <w:name w:val="toc 6"/>
    <w:basedOn w:val="Normal"/>
    <w:next w:val="Normal"/>
    <w:autoRedefine/>
    <w:rsid w:val="00ED23F8"/>
    <w:pPr>
      <w:ind w:left="1200"/>
    </w:pPr>
  </w:style>
  <w:style w:type="paragraph" w:styleId="BalloonText">
    <w:name w:val="Balloon Text"/>
    <w:basedOn w:val="Normal"/>
    <w:link w:val="BalloonTextChar"/>
    <w:uiPriority w:val="99"/>
    <w:semiHidden/>
    <w:unhideWhenUsed/>
    <w:rsid w:val="00622026"/>
    <w:rPr>
      <w:rFonts w:ascii="Tahoma" w:hAnsi="Tahoma" w:cs="Tahoma"/>
      <w:sz w:val="16"/>
      <w:szCs w:val="16"/>
    </w:rPr>
  </w:style>
  <w:style w:type="character" w:customStyle="1" w:styleId="BalloonTextChar">
    <w:name w:val="Balloon Text Char"/>
    <w:basedOn w:val="DefaultParagraphFont"/>
    <w:link w:val="BalloonText"/>
    <w:uiPriority w:val="99"/>
    <w:semiHidden/>
    <w:rsid w:val="0062202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59165">
      <w:bodyDiv w:val="1"/>
      <w:marLeft w:val="0"/>
      <w:marRight w:val="0"/>
      <w:marTop w:val="0"/>
      <w:marBottom w:val="0"/>
      <w:divBdr>
        <w:top w:val="none" w:sz="0" w:space="0" w:color="auto"/>
        <w:left w:val="none" w:sz="0" w:space="0" w:color="auto"/>
        <w:bottom w:val="none" w:sz="0" w:space="0" w:color="auto"/>
        <w:right w:val="none" w:sz="0" w:space="0" w:color="auto"/>
      </w:divBdr>
    </w:div>
    <w:div w:id="205214653">
      <w:bodyDiv w:val="1"/>
      <w:marLeft w:val="0"/>
      <w:marRight w:val="0"/>
      <w:marTop w:val="0"/>
      <w:marBottom w:val="0"/>
      <w:divBdr>
        <w:top w:val="none" w:sz="0" w:space="0" w:color="auto"/>
        <w:left w:val="none" w:sz="0" w:space="0" w:color="auto"/>
        <w:bottom w:val="none" w:sz="0" w:space="0" w:color="auto"/>
        <w:right w:val="none" w:sz="0" w:space="0" w:color="auto"/>
      </w:divBdr>
    </w:div>
    <w:div w:id="478957860">
      <w:bodyDiv w:val="1"/>
      <w:marLeft w:val="0"/>
      <w:marRight w:val="0"/>
      <w:marTop w:val="0"/>
      <w:marBottom w:val="0"/>
      <w:divBdr>
        <w:top w:val="none" w:sz="0" w:space="0" w:color="auto"/>
        <w:left w:val="none" w:sz="0" w:space="0" w:color="auto"/>
        <w:bottom w:val="none" w:sz="0" w:space="0" w:color="auto"/>
        <w:right w:val="none" w:sz="0" w:space="0" w:color="auto"/>
      </w:divBdr>
    </w:div>
    <w:div w:id="694379670">
      <w:bodyDiv w:val="1"/>
      <w:marLeft w:val="0"/>
      <w:marRight w:val="0"/>
      <w:marTop w:val="0"/>
      <w:marBottom w:val="0"/>
      <w:divBdr>
        <w:top w:val="none" w:sz="0" w:space="0" w:color="auto"/>
        <w:left w:val="none" w:sz="0" w:space="0" w:color="auto"/>
        <w:bottom w:val="none" w:sz="0" w:space="0" w:color="auto"/>
        <w:right w:val="none" w:sz="0" w:space="0" w:color="auto"/>
      </w:divBdr>
    </w:div>
    <w:div w:id="763722640">
      <w:bodyDiv w:val="1"/>
      <w:marLeft w:val="0"/>
      <w:marRight w:val="0"/>
      <w:marTop w:val="0"/>
      <w:marBottom w:val="0"/>
      <w:divBdr>
        <w:top w:val="none" w:sz="0" w:space="0" w:color="auto"/>
        <w:left w:val="none" w:sz="0" w:space="0" w:color="auto"/>
        <w:bottom w:val="none" w:sz="0" w:space="0" w:color="auto"/>
        <w:right w:val="none" w:sz="0" w:space="0" w:color="auto"/>
      </w:divBdr>
    </w:div>
    <w:div w:id="798569385">
      <w:bodyDiv w:val="1"/>
      <w:marLeft w:val="0"/>
      <w:marRight w:val="0"/>
      <w:marTop w:val="0"/>
      <w:marBottom w:val="0"/>
      <w:divBdr>
        <w:top w:val="none" w:sz="0" w:space="0" w:color="auto"/>
        <w:left w:val="none" w:sz="0" w:space="0" w:color="auto"/>
        <w:bottom w:val="none" w:sz="0" w:space="0" w:color="auto"/>
        <w:right w:val="none" w:sz="0" w:space="0" w:color="auto"/>
      </w:divBdr>
    </w:div>
    <w:div w:id="834492027">
      <w:bodyDiv w:val="1"/>
      <w:marLeft w:val="0"/>
      <w:marRight w:val="0"/>
      <w:marTop w:val="0"/>
      <w:marBottom w:val="0"/>
      <w:divBdr>
        <w:top w:val="none" w:sz="0" w:space="0" w:color="auto"/>
        <w:left w:val="none" w:sz="0" w:space="0" w:color="auto"/>
        <w:bottom w:val="none" w:sz="0" w:space="0" w:color="auto"/>
        <w:right w:val="none" w:sz="0" w:space="0" w:color="auto"/>
      </w:divBdr>
    </w:div>
    <w:div w:id="927615488">
      <w:bodyDiv w:val="1"/>
      <w:marLeft w:val="0"/>
      <w:marRight w:val="0"/>
      <w:marTop w:val="0"/>
      <w:marBottom w:val="0"/>
      <w:divBdr>
        <w:top w:val="none" w:sz="0" w:space="0" w:color="auto"/>
        <w:left w:val="none" w:sz="0" w:space="0" w:color="auto"/>
        <w:bottom w:val="none" w:sz="0" w:space="0" w:color="auto"/>
        <w:right w:val="none" w:sz="0" w:space="0" w:color="auto"/>
      </w:divBdr>
    </w:div>
    <w:div w:id="1092044649">
      <w:bodyDiv w:val="1"/>
      <w:marLeft w:val="0"/>
      <w:marRight w:val="0"/>
      <w:marTop w:val="0"/>
      <w:marBottom w:val="0"/>
      <w:divBdr>
        <w:top w:val="none" w:sz="0" w:space="0" w:color="auto"/>
        <w:left w:val="none" w:sz="0" w:space="0" w:color="auto"/>
        <w:bottom w:val="none" w:sz="0" w:space="0" w:color="auto"/>
        <w:right w:val="none" w:sz="0" w:space="0" w:color="auto"/>
      </w:divBdr>
    </w:div>
    <w:div w:id="1100174684">
      <w:bodyDiv w:val="1"/>
      <w:marLeft w:val="0"/>
      <w:marRight w:val="0"/>
      <w:marTop w:val="0"/>
      <w:marBottom w:val="0"/>
      <w:divBdr>
        <w:top w:val="none" w:sz="0" w:space="0" w:color="auto"/>
        <w:left w:val="none" w:sz="0" w:space="0" w:color="auto"/>
        <w:bottom w:val="none" w:sz="0" w:space="0" w:color="auto"/>
        <w:right w:val="none" w:sz="0" w:space="0" w:color="auto"/>
      </w:divBdr>
    </w:div>
    <w:div w:id="1148595515">
      <w:bodyDiv w:val="1"/>
      <w:marLeft w:val="0"/>
      <w:marRight w:val="0"/>
      <w:marTop w:val="0"/>
      <w:marBottom w:val="0"/>
      <w:divBdr>
        <w:top w:val="none" w:sz="0" w:space="0" w:color="auto"/>
        <w:left w:val="none" w:sz="0" w:space="0" w:color="auto"/>
        <w:bottom w:val="none" w:sz="0" w:space="0" w:color="auto"/>
        <w:right w:val="none" w:sz="0" w:space="0" w:color="auto"/>
      </w:divBdr>
    </w:div>
    <w:div w:id="1205947150">
      <w:bodyDiv w:val="1"/>
      <w:marLeft w:val="0"/>
      <w:marRight w:val="0"/>
      <w:marTop w:val="0"/>
      <w:marBottom w:val="0"/>
      <w:divBdr>
        <w:top w:val="none" w:sz="0" w:space="0" w:color="auto"/>
        <w:left w:val="none" w:sz="0" w:space="0" w:color="auto"/>
        <w:bottom w:val="none" w:sz="0" w:space="0" w:color="auto"/>
        <w:right w:val="none" w:sz="0" w:space="0" w:color="auto"/>
      </w:divBdr>
    </w:div>
    <w:div w:id="1219317645">
      <w:bodyDiv w:val="1"/>
      <w:marLeft w:val="0"/>
      <w:marRight w:val="0"/>
      <w:marTop w:val="0"/>
      <w:marBottom w:val="0"/>
      <w:divBdr>
        <w:top w:val="none" w:sz="0" w:space="0" w:color="auto"/>
        <w:left w:val="none" w:sz="0" w:space="0" w:color="auto"/>
        <w:bottom w:val="none" w:sz="0" w:space="0" w:color="auto"/>
        <w:right w:val="none" w:sz="0" w:space="0" w:color="auto"/>
      </w:divBdr>
    </w:div>
    <w:div w:id="1501895755">
      <w:bodyDiv w:val="1"/>
      <w:marLeft w:val="0"/>
      <w:marRight w:val="0"/>
      <w:marTop w:val="0"/>
      <w:marBottom w:val="0"/>
      <w:divBdr>
        <w:top w:val="none" w:sz="0" w:space="0" w:color="auto"/>
        <w:left w:val="none" w:sz="0" w:space="0" w:color="auto"/>
        <w:bottom w:val="none" w:sz="0" w:space="0" w:color="auto"/>
        <w:right w:val="none" w:sz="0" w:space="0" w:color="auto"/>
      </w:divBdr>
    </w:div>
    <w:div w:id="1849250300">
      <w:bodyDiv w:val="1"/>
      <w:marLeft w:val="0"/>
      <w:marRight w:val="0"/>
      <w:marTop w:val="0"/>
      <w:marBottom w:val="0"/>
      <w:divBdr>
        <w:top w:val="none" w:sz="0" w:space="0" w:color="auto"/>
        <w:left w:val="none" w:sz="0" w:space="0" w:color="auto"/>
        <w:bottom w:val="none" w:sz="0" w:space="0" w:color="auto"/>
        <w:right w:val="none" w:sz="0" w:space="0" w:color="auto"/>
      </w:divBdr>
    </w:div>
    <w:div w:id="209250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1781</Words>
  <Characters>10156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Siyka Peeva</dc:creator>
  <cp:lastModifiedBy>Siyka Peeva</cp:lastModifiedBy>
  <cp:revision>7</cp:revision>
  <cp:lastPrinted>2025-08-19T07:43:00Z</cp:lastPrinted>
  <dcterms:created xsi:type="dcterms:W3CDTF">2025-08-18T13:20:00Z</dcterms:created>
  <dcterms:modified xsi:type="dcterms:W3CDTF">2025-08-20T07:13:00Z</dcterms:modified>
</cp:coreProperties>
</file>